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E607C67" w14:textId="77777777" w:rsidTr="00D74AE1">
        <w:trPr>
          <w:trHeight w:hRule="exact" w:val="2948"/>
        </w:trPr>
        <w:tc>
          <w:tcPr>
            <w:tcW w:w="11185" w:type="dxa"/>
            <w:vAlign w:val="center"/>
          </w:tcPr>
          <w:p w14:paraId="3EDF7A38"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6914EE3" w14:textId="77777777" w:rsidR="008972C3" w:rsidRDefault="008972C3" w:rsidP="003274DB"/>
    <w:p w14:paraId="3F8C41A4" w14:textId="77777777" w:rsidR="00D74AE1" w:rsidRDefault="00D74AE1" w:rsidP="003274DB"/>
    <w:p w14:paraId="02BF0F11" w14:textId="1119C87B" w:rsidR="0093492E" w:rsidRDefault="0026038D" w:rsidP="0026038D">
      <w:pPr>
        <w:pStyle w:val="Documentnumber"/>
      </w:pPr>
      <w:r>
        <w:t>1</w:t>
      </w:r>
      <w:r w:rsidR="00D30E66" w:rsidRPr="00DB2704">
        <w:t>147</w:t>
      </w:r>
    </w:p>
    <w:p w14:paraId="76B1B486" w14:textId="77777777" w:rsidR="0026038D" w:rsidRDefault="0026038D" w:rsidP="003274DB"/>
    <w:p w14:paraId="1A675F1D" w14:textId="0C68FDE8" w:rsidR="00776004" w:rsidRPr="00ED4450" w:rsidRDefault="006407DD" w:rsidP="006218E8">
      <w:pPr>
        <w:pStyle w:val="Documentname"/>
      </w:pPr>
      <w:r>
        <w:rPr>
          <w:bCs/>
        </w:rPr>
        <w:t>THE</w:t>
      </w:r>
      <w:r w:rsidR="00BD7370">
        <w:rPr>
          <w:bCs/>
        </w:rPr>
        <w:t xml:space="preserve"> USE </w:t>
      </w:r>
      <w:r>
        <w:rPr>
          <w:bCs/>
        </w:rPr>
        <w:t>OF</w:t>
      </w:r>
      <w:r w:rsidR="00BD7370">
        <w:rPr>
          <w:bCs/>
        </w:rPr>
        <w:t xml:space="preserve"> </w:t>
      </w:r>
      <w:r>
        <w:rPr>
          <w:bCs/>
        </w:rPr>
        <w:t>ENHANCED</w:t>
      </w:r>
      <w:r w:rsidR="00BD7370">
        <w:rPr>
          <w:bCs/>
        </w:rPr>
        <w:t xml:space="preserve"> RADAR POSITIONING SYSTEMS</w:t>
      </w:r>
    </w:p>
    <w:p w14:paraId="0AB88B45" w14:textId="77777777" w:rsidR="00CF49CC" w:rsidRDefault="00CF49CC" w:rsidP="00D74AE1"/>
    <w:p w14:paraId="010134B4" w14:textId="77777777" w:rsidR="004E0BBB" w:rsidRDefault="004E0BBB" w:rsidP="00D74AE1"/>
    <w:p w14:paraId="264F7D76" w14:textId="77777777" w:rsidR="004E0BBB" w:rsidRDefault="004E0BBB" w:rsidP="00D74AE1"/>
    <w:p w14:paraId="528CE7D1" w14:textId="77777777" w:rsidR="004E0BBB" w:rsidRDefault="004E0BBB" w:rsidP="00D74AE1"/>
    <w:p w14:paraId="02A61B01" w14:textId="77777777" w:rsidR="004E0BBB" w:rsidRDefault="004E0BBB" w:rsidP="00D74AE1"/>
    <w:p w14:paraId="39669788" w14:textId="77777777" w:rsidR="004E0BBB" w:rsidRDefault="004E0BBB" w:rsidP="00D74AE1"/>
    <w:p w14:paraId="2FD00FA8" w14:textId="77777777" w:rsidR="004E0BBB" w:rsidRDefault="004E0BBB" w:rsidP="00D74AE1"/>
    <w:p w14:paraId="5BF562F1" w14:textId="77777777" w:rsidR="004E0BBB" w:rsidRDefault="004E0BBB" w:rsidP="00D74AE1"/>
    <w:p w14:paraId="6FE19941" w14:textId="77777777" w:rsidR="004E0BBB" w:rsidRDefault="004E0BBB" w:rsidP="00D74AE1"/>
    <w:p w14:paraId="3CC14D6C" w14:textId="77777777" w:rsidR="004E0BBB" w:rsidRDefault="004E0BBB" w:rsidP="00D74AE1"/>
    <w:p w14:paraId="5EC3F6FC" w14:textId="77777777" w:rsidR="004E0BBB" w:rsidRDefault="004E0BBB" w:rsidP="00D74AE1"/>
    <w:p w14:paraId="1EE6F7B7" w14:textId="77777777" w:rsidR="004E0BBB" w:rsidRDefault="004E0BBB" w:rsidP="00D74AE1"/>
    <w:p w14:paraId="1DB9FCFA" w14:textId="77777777" w:rsidR="004E0BBB" w:rsidRDefault="004E0BBB" w:rsidP="00D74AE1"/>
    <w:p w14:paraId="032ABFF7" w14:textId="77777777" w:rsidR="004E0BBB" w:rsidRDefault="004E0BBB" w:rsidP="00D74AE1"/>
    <w:p w14:paraId="1A13229A" w14:textId="77777777" w:rsidR="00734BC6" w:rsidRDefault="00734BC6" w:rsidP="00D74AE1"/>
    <w:p w14:paraId="6B232671" w14:textId="77777777" w:rsidR="004E0BBB" w:rsidRDefault="004E0BBB" w:rsidP="00D74AE1"/>
    <w:p w14:paraId="3E86AC3F" w14:textId="77777777" w:rsidR="004E0BBB" w:rsidRDefault="004E0BBB" w:rsidP="00D74AE1"/>
    <w:p w14:paraId="4F8AB5A4" w14:textId="77777777" w:rsidR="004E0BBB" w:rsidRDefault="004E0BBB" w:rsidP="00D74AE1"/>
    <w:p w14:paraId="17673CBB" w14:textId="77777777" w:rsidR="004E0BBB" w:rsidRDefault="004E0BBB" w:rsidP="00D74AE1"/>
    <w:p w14:paraId="6E9197D7" w14:textId="77777777" w:rsidR="004E0BBB" w:rsidRDefault="004E0BBB" w:rsidP="00D74AE1"/>
    <w:p w14:paraId="627AFF00" w14:textId="77777777" w:rsidR="004E0BBB" w:rsidRDefault="004E0BBB" w:rsidP="00D74AE1"/>
    <w:p w14:paraId="2395926C" w14:textId="77777777" w:rsidR="004E0BBB" w:rsidRDefault="004E0BBB" w:rsidP="00D74AE1"/>
    <w:p w14:paraId="3C1EF088" w14:textId="77777777" w:rsidR="004E0BBB" w:rsidRDefault="004E0BBB" w:rsidP="00D74AE1"/>
    <w:p w14:paraId="09FE6D32"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00AFDE33"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5EC057E"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7A9BB11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2DA3B0" w14:textId="77777777" w:rsidTr="005E4659">
        <w:tc>
          <w:tcPr>
            <w:tcW w:w="1908" w:type="dxa"/>
          </w:tcPr>
          <w:p w14:paraId="41E62144" w14:textId="77777777" w:rsidR="00914E26" w:rsidRPr="00460028" w:rsidRDefault="00914E26" w:rsidP="00414698">
            <w:pPr>
              <w:pStyle w:val="Tableheading"/>
            </w:pPr>
            <w:r w:rsidRPr="00460028">
              <w:t>Date</w:t>
            </w:r>
          </w:p>
        </w:tc>
        <w:tc>
          <w:tcPr>
            <w:tcW w:w="3576" w:type="dxa"/>
          </w:tcPr>
          <w:p w14:paraId="3496FA0E" w14:textId="77777777" w:rsidR="00914E26" w:rsidRPr="00460028" w:rsidRDefault="00914E26" w:rsidP="00414698">
            <w:pPr>
              <w:pStyle w:val="Tableheading"/>
            </w:pPr>
            <w:r w:rsidRPr="00460028">
              <w:t>Page / Section Revised</w:t>
            </w:r>
          </w:p>
        </w:tc>
        <w:tc>
          <w:tcPr>
            <w:tcW w:w="5001" w:type="dxa"/>
          </w:tcPr>
          <w:p w14:paraId="1F03C873" w14:textId="77777777" w:rsidR="00914E26" w:rsidRPr="00460028" w:rsidRDefault="00914E26" w:rsidP="00414698">
            <w:pPr>
              <w:pStyle w:val="Tableheading"/>
            </w:pPr>
            <w:r w:rsidRPr="00460028">
              <w:t>Requirement for Revision</w:t>
            </w:r>
          </w:p>
        </w:tc>
      </w:tr>
      <w:tr w:rsidR="005E4659" w:rsidRPr="00460028" w14:paraId="29539905" w14:textId="77777777" w:rsidTr="005E4659">
        <w:trPr>
          <w:trHeight w:val="851"/>
        </w:trPr>
        <w:tc>
          <w:tcPr>
            <w:tcW w:w="1908" w:type="dxa"/>
            <w:vAlign w:val="center"/>
          </w:tcPr>
          <w:p w14:paraId="44ED94D1" w14:textId="77777777" w:rsidR="00914E26" w:rsidRPr="00C27E08" w:rsidRDefault="006218E8" w:rsidP="00914E26">
            <w:pPr>
              <w:pStyle w:val="Tabletext"/>
            </w:pPr>
            <w:r>
              <w:t>month/year approved by Council</w:t>
            </w:r>
          </w:p>
        </w:tc>
        <w:tc>
          <w:tcPr>
            <w:tcW w:w="3576" w:type="dxa"/>
            <w:vAlign w:val="center"/>
          </w:tcPr>
          <w:p w14:paraId="6972F5C2" w14:textId="77777777" w:rsidR="00914E26" w:rsidRPr="00C27E08" w:rsidRDefault="006218E8" w:rsidP="00914E26">
            <w:pPr>
              <w:pStyle w:val="Tabletext"/>
            </w:pPr>
            <w:r>
              <w:t>aaaaa</w:t>
            </w:r>
          </w:p>
        </w:tc>
        <w:tc>
          <w:tcPr>
            <w:tcW w:w="5001" w:type="dxa"/>
            <w:vAlign w:val="center"/>
          </w:tcPr>
          <w:p w14:paraId="7A4AF987" w14:textId="77777777" w:rsidR="00914E26" w:rsidRPr="00460028" w:rsidRDefault="006218E8" w:rsidP="00914E26">
            <w:pPr>
              <w:pStyle w:val="Tabletext"/>
            </w:pPr>
            <w:r>
              <w:t>aaaaaa</w:t>
            </w:r>
          </w:p>
        </w:tc>
      </w:tr>
      <w:tr w:rsidR="005E4659" w:rsidRPr="00460028" w14:paraId="15780EF3" w14:textId="77777777" w:rsidTr="005E4659">
        <w:trPr>
          <w:trHeight w:val="851"/>
        </w:trPr>
        <w:tc>
          <w:tcPr>
            <w:tcW w:w="1908" w:type="dxa"/>
            <w:vAlign w:val="center"/>
          </w:tcPr>
          <w:p w14:paraId="07221ABA" w14:textId="77777777" w:rsidR="00914E26" w:rsidRPr="00460028" w:rsidRDefault="00914E26" w:rsidP="00914E26">
            <w:pPr>
              <w:pStyle w:val="Tabletext"/>
            </w:pPr>
          </w:p>
        </w:tc>
        <w:tc>
          <w:tcPr>
            <w:tcW w:w="3576" w:type="dxa"/>
            <w:vAlign w:val="center"/>
          </w:tcPr>
          <w:p w14:paraId="4268171B" w14:textId="77777777" w:rsidR="00914E26" w:rsidRPr="00460028" w:rsidRDefault="00914E26" w:rsidP="00914E26">
            <w:pPr>
              <w:pStyle w:val="Tabletext"/>
            </w:pPr>
          </w:p>
        </w:tc>
        <w:tc>
          <w:tcPr>
            <w:tcW w:w="5001" w:type="dxa"/>
            <w:vAlign w:val="center"/>
          </w:tcPr>
          <w:p w14:paraId="2E4B2FDD" w14:textId="77777777" w:rsidR="00914E26" w:rsidRPr="00460028" w:rsidRDefault="00914E26" w:rsidP="00914E26">
            <w:pPr>
              <w:pStyle w:val="Tabletext"/>
            </w:pPr>
          </w:p>
        </w:tc>
      </w:tr>
      <w:tr w:rsidR="005E4659" w:rsidRPr="00460028" w14:paraId="39DA2BA4" w14:textId="77777777" w:rsidTr="005E4659">
        <w:trPr>
          <w:trHeight w:val="851"/>
        </w:trPr>
        <w:tc>
          <w:tcPr>
            <w:tcW w:w="1908" w:type="dxa"/>
            <w:vAlign w:val="center"/>
          </w:tcPr>
          <w:p w14:paraId="39E235B4" w14:textId="77777777" w:rsidR="00914E26" w:rsidRPr="00460028" w:rsidRDefault="00914E26" w:rsidP="00914E26">
            <w:pPr>
              <w:pStyle w:val="Tabletext"/>
            </w:pPr>
          </w:p>
        </w:tc>
        <w:tc>
          <w:tcPr>
            <w:tcW w:w="3576" w:type="dxa"/>
            <w:vAlign w:val="center"/>
          </w:tcPr>
          <w:p w14:paraId="3633016C" w14:textId="77777777" w:rsidR="00914E26" w:rsidRPr="00460028" w:rsidRDefault="00914E26" w:rsidP="00914E26">
            <w:pPr>
              <w:pStyle w:val="Tabletext"/>
            </w:pPr>
          </w:p>
        </w:tc>
        <w:tc>
          <w:tcPr>
            <w:tcW w:w="5001" w:type="dxa"/>
            <w:vAlign w:val="center"/>
          </w:tcPr>
          <w:p w14:paraId="5DCA6D91" w14:textId="77777777" w:rsidR="00914E26" w:rsidRPr="00460028" w:rsidRDefault="00914E26" w:rsidP="00914E26">
            <w:pPr>
              <w:pStyle w:val="Tabletext"/>
            </w:pPr>
          </w:p>
        </w:tc>
      </w:tr>
      <w:tr w:rsidR="005E4659" w:rsidRPr="00460028" w14:paraId="508EA23E" w14:textId="77777777" w:rsidTr="005E4659">
        <w:trPr>
          <w:trHeight w:val="851"/>
        </w:trPr>
        <w:tc>
          <w:tcPr>
            <w:tcW w:w="1908" w:type="dxa"/>
            <w:vAlign w:val="center"/>
          </w:tcPr>
          <w:p w14:paraId="01C915DD" w14:textId="77777777" w:rsidR="00914E26" w:rsidRPr="00460028" w:rsidRDefault="00914E26" w:rsidP="00914E26">
            <w:pPr>
              <w:pStyle w:val="Tabletext"/>
            </w:pPr>
          </w:p>
        </w:tc>
        <w:tc>
          <w:tcPr>
            <w:tcW w:w="3576" w:type="dxa"/>
            <w:vAlign w:val="center"/>
          </w:tcPr>
          <w:p w14:paraId="1A586640" w14:textId="77777777" w:rsidR="00914E26" w:rsidRPr="00460028" w:rsidRDefault="00914E26" w:rsidP="00914E26">
            <w:pPr>
              <w:pStyle w:val="Tabletext"/>
            </w:pPr>
          </w:p>
        </w:tc>
        <w:tc>
          <w:tcPr>
            <w:tcW w:w="5001" w:type="dxa"/>
            <w:vAlign w:val="center"/>
          </w:tcPr>
          <w:p w14:paraId="4C576A1C" w14:textId="77777777" w:rsidR="00914E26" w:rsidRPr="00460028" w:rsidRDefault="00914E26" w:rsidP="00914E26">
            <w:pPr>
              <w:pStyle w:val="Tabletext"/>
            </w:pPr>
          </w:p>
        </w:tc>
      </w:tr>
      <w:tr w:rsidR="005E4659" w:rsidRPr="00460028" w14:paraId="475C99C7" w14:textId="77777777" w:rsidTr="005E4659">
        <w:trPr>
          <w:trHeight w:val="851"/>
        </w:trPr>
        <w:tc>
          <w:tcPr>
            <w:tcW w:w="1908" w:type="dxa"/>
            <w:vAlign w:val="center"/>
          </w:tcPr>
          <w:p w14:paraId="0AF2F7D9" w14:textId="77777777" w:rsidR="00914E26" w:rsidRPr="00460028" w:rsidRDefault="00914E26" w:rsidP="00914E26">
            <w:pPr>
              <w:pStyle w:val="Tabletext"/>
            </w:pPr>
          </w:p>
        </w:tc>
        <w:tc>
          <w:tcPr>
            <w:tcW w:w="3576" w:type="dxa"/>
            <w:vAlign w:val="center"/>
          </w:tcPr>
          <w:p w14:paraId="261AF2B6" w14:textId="77777777" w:rsidR="00914E26" w:rsidRPr="00460028" w:rsidRDefault="00914E26" w:rsidP="00914E26">
            <w:pPr>
              <w:pStyle w:val="Tabletext"/>
            </w:pPr>
          </w:p>
        </w:tc>
        <w:tc>
          <w:tcPr>
            <w:tcW w:w="5001" w:type="dxa"/>
            <w:vAlign w:val="center"/>
          </w:tcPr>
          <w:p w14:paraId="72DDF067" w14:textId="77777777" w:rsidR="00914E26" w:rsidRPr="00460028" w:rsidRDefault="00914E26" w:rsidP="00914E26">
            <w:pPr>
              <w:pStyle w:val="Tabletext"/>
            </w:pPr>
          </w:p>
        </w:tc>
      </w:tr>
      <w:tr w:rsidR="005E4659" w:rsidRPr="00460028" w14:paraId="50D649ED" w14:textId="77777777" w:rsidTr="005E4659">
        <w:trPr>
          <w:trHeight w:val="851"/>
        </w:trPr>
        <w:tc>
          <w:tcPr>
            <w:tcW w:w="1908" w:type="dxa"/>
            <w:vAlign w:val="center"/>
          </w:tcPr>
          <w:p w14:paraId="46843299" w14:textId="77777777" w:rsidR="00914E26" w:rsidRPr="00460028" w:rsidRDefault="00914E26" w:rsidP="00914E26">
            <w:pPr>
              <w:pStyle w:val="Tabletext"/>
            </w:pPr>
          </w:p>
        </w:tc>
        <w:tc>
          <w:tcPr>
            <w:tcW w:w="3576" w:type="dxa"/>
            <w:vAlign w:val="center"/>
          </w:tcPr>
          <w:p w14:paraId="5895E01D" w14:textId="77777777" w:rsidR="00914E26" w:rsidRPr="00460028" w:rsidRDefault="00914E26" w:rsidP="00914E26">
            <w:pPr>
              <w:pStyle w:val="Tabletext"/>
            </w:pPr>
          </w:p>
        </w:tc>
        <w:tc>
          <w:tcPr>
            <w:tcW w:w="5001" w:type="dxa"/>
            <w:vAlign w:val="center"/>
          </w:tcPr>
          <w:p w14:paraId="08C38BC9" w14:textId="77777777" w:rsidR="00914E26" w:rsidRPr="00460028" w:rsidRDefault="00914E26" w:rsidP="00914E26">
            <w:pPr>
              <w:pStyle w:val="Tabletext"/>
            </w:pPr>
          </w:p>
        </w:tc>
      </w:tr>
      <w:tr w:rsidR="005E4659" w:rsidRPr="00460028" w14:paraId="1401F81E" w14:textId="77777777" w:rsidTr="005E4659">
        <w:trPr>
          <w:trHeight w:val="851"/>
        </w:trPr>
        <w:tc>
          <w:tcPr>
            <w:tcW w:w="1908" w:type="dxa"/>
            <w:vAlign w:val="center"/>
          </w:tcPr>
          <w:p w14:paraId="47DEF3DF" w14:textId="77777777" w:rsidR="00914E26" w:rsidRPr="00460028" w:rsidRDefault="00914E26" w:rsidP="00914E26">
            <w:pPr>
              <w:pStyle w:val="Tabletext"/>
            </w:pPr>
          </w:p>
        </w:tc>
        <w:tc>
          <w:tcPr>
            <w:tcW w:w="3576" w:type="dxa"/>
            <w:vAlign w:val="center"/>
          </w:tcPr>
          <w:p w14:paraId="4F3E85A2" w14:textId="77777777" w:rsidR="00914E26" w:rsidRPr="00460028" w:rsidRDefault="00914E26" w:rsidP="00914E26">
            <w:pPr>
              <w:pStyle w:val="Tabletext"/>
            </w:pPr>
          </w:p>
        </w:tc>
        <w:tc>
          <w:tcPr>
            <w:tcW w:w="5001" w:type="dxa"/>
            <w:vAlign w:val="center"/>
          </w:tcPr>
          <w:p w14:paraId="2C99669A" w14:textId="77777777" w:rsidR="00914E26" w:rsidRPr="00460028" w:rsidRDefault="00914E26" w:rsidP="00914E26">
            <w:pPr>
              <w:pStyle w:val="Tabletext"/>
            </w:pPr>
          </w:p>
        </w:tc>
      </w:tr>
    </w:tbl>
    <w:p w14:paraId="2A984608" w14:textId="77777777" w:rsidR="00914E26" w:rsidRDefault="00914E26" w:rsidP="00D74AE1"/>
    <w:p w14:paraId="2EC35E0D" w14:textId="77777777" w:rsidR="005E4659" w:rsidRDefault="005E4659" w:rsidP="00914E26">
      <w:pPr>
        <w:spacing w:after="200" w:line="276" w:lineRule="auto"/>
        <w:sectPr w:rsidR="005E4659"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30F994CF" w14:textId="09F7C2BB" w:rsidR="00612991"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612991">
        <w:t>1</w:t>
      </w:r>
      <w:r w:rsidR="00612991">
        <w:rPr>
          <w:rFonts w:eastAsiaTheme="minorEastAsia"/>
          <w:b w:val="0"/>
          <w:color w:val="auto"/>
          <w:lang w:val="en-US"/>
        </w:rPr>
        <w:tab/>
      </w:r>
      <w:r w:rsidR="00612991">
        <w:t>INTRODUCTION</w:t>
      </w:r>
      <w:r w:rsidR="00612991">
        <w:tab/>
      </w:r>
      <w:r w:rsidR="00612991">
        <w:fldChar w:fldCharType="begin"/>
      </w:r>
      <w:r w:rsidR="00612991">
        <w:instrText xml:space="preserve"> PAGEREF _Toc53480171 \h </w:instrText>
      </w:r>
      <w:r w:rsidR="00612991">
        <w:fldChar w:fldCharType="separate"/>
      </w:r>
      <w:r w:rsidR="00612991">
        <w:t>4</w:t>
      </w:r>
      <w:r w:rsidR="00612991">
        <w:fldChar w:fldCharType="end"/>
      </w:r>
    </w:p>
    <w:p w14:paraId="71CE89B6" w14:textId="6A520C57" w:rsidR="00612991" w:rsidRDefault="00612991">
      <w:pPr>
        <w:pStyle w:val="TOC2"/>
        <w:rPr>
          <w:rFonts w:eastAsiaTheme="minorEastAsia"/>
          <w:color w:val="auto"/>
          <w:lang w:val="en-US"/>
        </w:rPr>
      </w:pPr>
      <w:r>
        <w:t>1.1</w:t>
      </w:r>
      <w:r>
        <w:rPr>
          <w:rFonts w:eastAsiaTheme="minorEastAsia"/>
          <w:color w:val="auto"/>
          <w:lang w:val="en-US"/>
        </w:rPr>
        <w:tab/>
      </w:r>
      <w:r>
        <w:t>INTERNATIONAL ACTIVITY</w:t>
      </w:r>
      <w:r>
        <w:tab/>
      </w:r>
      <w:r>
        <w:fldChar w:fldCharType="begin"/>
      </w:r>
      <w:r>
        <w:instrText xml:space="preserve"> PAGEREF _Toc53480172 \h </w:instrText>
      </w:r>
      <w:r>
        <w:fldChar w:fldCharType="separate"/>
      </w:r>
      <w:r>
        <w:t>5</w:t>
      </w:r>
      <w:r>
        <w:fldChar w:fldCharType="end"/>
      </w:r>
    </w:p>
    <w:p w14:paraId="1B85F405" w14:textId="370B6146" w:rsidR="00612991" w:rsidRDefault="00612991">
      <w:pPr>
        <w:pStyle w:val="TOC2"/>
        <w:rPr>
          <w:rFonts w:eastAsiaTheme="minorEastAsia"/>
          <w:color w:val="auto"/>
          <w:lang w:val="en-US"/>
        </w:rPr>
      </w:pPr>
      <w:r>
        <w:t>1.2</w:t>
      </w:r>
      <w:r>
        <w:rPr>
          <w:rFonts w:eastAsiaTheme="minorEastAsia"/>
          <w:color w:val="auto"/>
          <w:lang w:val="en-US"/>
        </w:rPr>
        <w:tab/>
      </w:r>
      <w:r>
        <w:t>RESILIENT PNT AND BACKUP SYSTEMS</w:t>
      </w:r>
      <w:r>
        <w:tab/>
      </w:r>
      <w:r>
        <w:fldChar w:fldCharType="begin"/>
      </w:r>
      <w:r>
        <w:instrText xml:space="preserve"> PAGEREF _Toc53480173 \h </w:instrText>
      </w:r>
      <w:r>
        <w:fldChar w:fldCharType="separate"/>
      </w:r>
      <w:r>
        <w:t>5</w:t>
      </w:r>
      <w:r>
        <w:fldChar w:fldCharType="end"/>
      </w:r>
    </w:p>
    <w:p w14:paraId="7CEF22AE" w14:textId="0CABD56E" w:rsidR="00612991" w:rsidRDefault="00612991">
      <w:pPr>
        <w:pStyle w:val="TOC2"/>
        <w:rPr>
          <w:rFonts w:eastAsiaTheme="minorEastAsia"/>
          <w:color w:val="auto"/>
          <w:lang w:val="en-US"/>
        </w:rPr>
      </w:pPr>
      <w:r>
        <w:t>1.3</w:t>
      </w:r>
      <w:r>
        <w:rPr>
          <w:rFonts w:eastAsiaTheme="minorEastAsia"/>
          <w:color w:val="auto"/>
          <w:lang w:val="en-US"/>
        </w:rPr>
        <w:tab/>
      </w:r>
      <w:r>
        <w:t>INTRODUCTION TO ENHANCED RADAR POSITIONING</w:t>
      </w:r>
      <w:r>
        <w:tab/>
      </w:r>
      <w:r>
        <w:fldChar w:fldCharType="begin"/>
      </w:r>
      <w:r>
        <w:instrText xml:space="preserve"> PAGEREF _Toc53480174 \h </w:instrText>
      </w:r>
      <w:r>
        <w:fldChar w:fldCharType="separate"/>
      </w:r>
      <w:r>
        <w:t>6</w:t>
      </w:r>
      <w:r>
        <w:fldChar w:fldCharType="end"/>
      </w:r>
    </w:p>
    <w:p w14:paraId="7D125642" w14:textId="39772AA4" w:rsidR="00612991" w:rsidRDefault="00612991">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_Toc53480175 \h </w:instrText>
      </w:r>
      <w:r>
        <w:fldChar w:fldCharType="separate"/>
      </w:r>
      <w:r>
        <w:t>6</w:t>
      </w:r>
      <w:r>
        <w:fldChar w:fldCharType="end"/>
      </w:r>
    </w:p>
    <w:p w14:paraId="4384154B" w14:textId="3133C6F8" w:rsidR="00612991" w:rsidRDefault="00612991">
      <w:pPr>
        <w:pStyle w:val="TOC1"/>
        <w:rPr>
          <w:rFonts w:eastAsiaTheme="minorEastAsia"/>
          <w:b w:val="0"/>
          <w:color w:val="auto"/>
          <w:lang w:val="en-US"/>
        </w:rPr>
      </w:pPr>
      <w:r>
        <w:t>3</w:t>
      </w:r>
      <w:r>
        <w:rPr>
          <w:rFonts w:eastAsiaTheme="minorEastAsia"/>
          <w:b w:val="0"/>
          <w:color w:val="auto"/>
          <w:lang w:val="en-US"/>
        </w:rPr>
        <w:tab/>
      </w:r>
      <w:r>
        <w:t>TECHNOLOGY</w:t>
      </w:r>
      <w:r>
        <w:tab/>
      </w:r>
      <w:r>
        <w:fldChar w:fldCharType="begin"/>
      </w:r>
      <w:r>
        <w:instrText xml:space="preserve"> PAGEREF _Toc53480176 \h </w:instrText>
      </w:r>
      <w:r>
        <w:fldChar w:fldCharType="separate"/>
      </w:r>
      <w:r>
        <w:t>7</w:t>
      </w:r>
      <w:r>
        <w:fldChar w:fldCharType="end"/>
      </w:r>
    </w:p>
    <w:p w14:paraId="3D31A6B4" w14:textId="604E19D4" w:rsidR="00612991" w:rsidRDefault="00612991">
      <w:pPr>
        <w:pStyle w:val="TOC1"/>
        <w:rPr>
          <w:rFonts w:eastAsiaTheme="minorEastAsia"/>
          <w:b w:val="0"/>
          <w:color w:val="auto"/>
          <w:lang w:val="en-US"/>
        </w:rPr>
      </w:pPr>
      <w:r>
        <w:t>4</w:t>
      </w:r>
      <w:r>
        <w:rPr>
          <w:rFonts w:eastAsiaTheme="minorEastAsia"/>
          <w:b w:val="0"/>
          <w:color w:val="auto"/>
          <w:lang w:val="en-US"/>
        </w:rPr>
        <w:tab/>
      </w:r>
      <w:r>
        <w:t>INSTALLATION</w:t>
      </w:r>
      <w:r>
        <w:tab/>
      </w:r>
      <w:r>
        <w:fldChar w:fldCharType="begin"/>
      </w:r>
      <w:r>
        <w:instrText xml:space="preserve"> PAGEREF _Toc53480177 \h </w:instrText>
      </w:r>
      <w:r>
        <w:fldChar w:fldCharType="separate"/>
      </w:r>
      <w:r>
        <w:t>7</w:t>
      </w:r>
      <w:r>
        <w:fldChar w:fldCharType="end"/>
      </w:r>
    </w:p>
    <w:p w14:paraId="34D513AB" w14:textId="0125D23C" w:rsidR="00612991" w:rsidRDefault="00612991">
      <w:pPr>
        <w:pStyle w:val="TOC1"/>
        <w:rPr>
          <w:rFonts w:eastAsiaTheme="minorEastAsia"/>
          <w:b w:val="0"/>
          <w:color w:val="auto"/>
          <w:lang w:val="en-US"/>
        </w:rPr>
      </w:pPr>
      <w:r>
        <w:t>5</w:t>
      </w:r>
      <w:r>
        <w:rPr>
          <w:rFonts w:eastAsiaTheme="minorEastAsia"/>
          <w:b w:val="0"/>
          <w:color w:val="auto"/>
          <w:lang w:val="en-US"/>
        </w:rPr>
        <w:tab/>
      </w:r>
      <w:r>
        <w:t>LIMITATIONS</w:t>
      </w:r>
      <w:r>
        <w:tab/>
      </w:r>
      <w:r>
        <w:fldChar w:fldCharType="begin"/>
      </w:r>
      <w:r>
        <w:instrText xml:space="preserve"> PAGEREF _Toc53480178 \h </w:instrText>
      </w:r>
      <w:r>
        <w:fldChar w:fldCharType="separate"/>
      </w:r>
      <w:r>
        <w:t>8</w:t>
      </w:r>
      <w:r>
        <w:fldChar w:fldCharType="end"/>
      </w:r>
    </w:p>
    <w:p w14:paraId="6D605D83" w14:textId="17E55053" w:rsidR="00612991" w:rsidRDefault="00612991">
      <w:pPr>
        <w:pStyle w:val="TOC4"/>
        <w:rPr>
          <w:rFonts w:eastAsiaTheme="minorEastAsia"/>
          <w:b w:val="0"/>
          <w:noProof/>
          <w:color w:val="auto"/>
          <w:lang w:val="en-US"/>
        </w:rPr>
      </w:pPr>
      <w:r w:rsidRPr="00217E7C">
        <w:rPr>
          <w:noProof/>
          <w:u w:color="407EC9"/>
        </w:rPr>
        <w:t>ANNEX A</w:t>
      </w:r>
      <w:r>
        <w:rPr>
          <w:rFonts w:eastAsiaTheme="minorEastAsia"/>
          <w:b w:val="0"/>
          <w:noProof/>
          <w:color w:val="auto"/>
          <w:lang w:val="en-US"/>
        </w:rPr>
        <w:tab/>
      </w:r>
      <w:r>
        <w:rPr>
          <w:noProof/>
        </w:rPr>
        <w:t>ERPS SIGNAL SPECIFICATION</w:t>
      </w:r>
      <w:r>
        <w:rPr>
          <w:noProof/>
        </w:rPr>
        <w:tab/>
      </w:r>
      <w:r>
        <w:rPr>
          <w:noProof/>
        </w:rPr>
        <w:fldChar w:fldCharType="begin"/>
      </w:r>
      <w:r>
        <w:rPr>
          <w:noProof/>
        </w:rPr>
        <w:instrText xml:space="preserve"> PAGEREF _Toc53480179 \h </w:instrText>
      </w:r>
      <w:r>
        <w:rPr>
          <w:noProof/>
        </w:rPr>
      </w:r>
      <w:r>
        <w:rPr>
          <w:noProof/>
        </w:rPr>
        <w:fldChar w:fldCharType="separate"/>
      </w:r>
      <w:r>
        <w:rPr>
          <w:noProof/>
        </w:rPr>
        <w:t>9</w:t>
      </w:r>
      <w:r>
        <w:rPr>
          <w:noProof/>
        </w:rPr>
        <w:fldChar w:fldCharType="end"/>
      </w:r>
    </w:p>
    <w:p w14:paraId="24F054FD" w14:textId="5BC073C0" w:rsidR="00612991" w:rsidRDefault="00612991">
      <w:pPr>
        <w:pStyle w:val="TOC4"/>
        <w:rPr>
          <w:rFonts w:eastAsiaTheme="minorEastAsia"/>
          <w:b w:val="0"/>
          <w:noProof/>
          <w:color w:val="auto"/>
          <w:lang w:val="en-US"/>
        </w:rPr>
      </w:pPr>
      <w:r w:rsidRPr="00217E7C">
        <w:rPr>
          <w:noProof/>
          <w:u w:color="407EC9"/>
        </w:rPr>
        <w:t>ANNEX B</w:t>
      </w:r>
      <w:r>
        <w:rPr>
          <w:rFonts w:eastAsiaTheme="minorEastAsia"/>
          <w:b w:val="0"/>
          <w:noProof/>
          <w:color w:val="auto"/>
          <w:lang w:val="en-US"/>
        </w:rPr>
        <w:tab/>
      </w:r>
      <w:r>
        <w:rPr>
          <w:noProof/>
        </w:rPr>
        <w:t>ERPS TRIALS</w:t>
      </w:r>
      <w:r>
        <w:rPr>
          <w:noProof/>
        </w:rPr>
        <w:tab/>
      </w:r>
      <w:r>
        <w:rPr>
          <w:noProof/>
        </w:rPr>
        <w:fldChar w:fldCharType="begin"/>
      </w:r>
      <w:r>
        <w:rPr>
          <w:noProof/>
        </w:rPr>
        <w:instrText xml:space="preserve"> PAGEREF _Toc53480180 \h </w:instrText>
      </w:r>
      <w:r>
        <w:rPr>
          <w:noProof/>
        </w:rPr>
      </w:r>
      <w:r>
        <w:rPr>
          <w:noProof/>
        </w:rPr>
        <w:fldChar w:fldCharType="separate"/>
      </w:r>
      <w:r>
        <w:rPr>
          <w:noProof/>
        </w:rPr>
        <w:t>11</w:t>
      </w:r>
      <w:r>
        <w:rPr>
          <w:noProof/>
        </w:rPr>
        <w:fldChar w:fldCharType="end"/>
      </w:r>
    </w:p>
    <w:p w14:paraId="2A97A34D" w14:textId="77777777" w:rsidR="00642025" w:rsidRPr="0093492E" w:rsidRDefault="004A4EC4" w:rsidP="00BA5754">
      <w:pPr>
        <w:rPr>
          <w:noProof/>
        </w:rPr>
      </w:pPr>
      <w:r>
        <w:rPr>
          <w:noProof/>
        </w:rPr>
        <w:fldChar w:fldCharType="end"/>
      </w:r>
    </w:p>
    <w:p w14:paraId="1660871C" w14:textId="77777777" w:rsidR="0078486B" w:rsidRDefault="002F265A" w:rsidP="00C9558A">
      <w:pPr>
        <w:pStyle w:val="ListofFigures"/>
      </w:pPr>
      <w:r>
        <w:t>List of Tables</w:t>
      </w:r>
    </w:p>
    <w:p w14:paraId="5DD877E0" w14:textId="35A5A8FD" w:rsidR="00612991" w:rsidRDefault="00923B4D">
      <w:pPr>
        <w:pStyle w:val="TableofFigures"/>
        <w:rPr>
          <w:rFonts w:eastAsiaTheme="minorEastAsia"/>
          <w:i w:val="0"/>
          <w:noProof/>
          <w:color w:val="auto"/>
          <w:lang w:val="en-US"/>
        </w:rPr>
      </w:pPr>
      <w:r>
        <w:fldChar w:fldCharType="begin"/>
      </w:r>
      <w:r>
        <w:instrText xml:space="preserve"> TOC \t "Table caption" \c </w:instrText>
      </w:r>
      <w:r>
        <w:fldChar w:fldCharType="separate"/>
      </w:r>
      <w:r w:rsidR="00612991">
        <w:rPr>
          <w:noProof/>
        </w:rPr>
        <w:t>Table 1</w:t>
      </w:r>
      <w:r w:rsidR="00612991">
        <w:rPr>
          <w:rFonts w:eastAsiaTheme="minorEastAsia"/>
          <w:i w:val="0"/>
          <w:noProof/>
          <w:color w:val="auto"/>
          <w:lang w:val="en-US"/>
        </w:rPr>
        <w:tab/>
      </w:r>
      <w:r w:rsidR="00612991">
        <w:rPr>
          <w:noProof/>
        </w:rPr>
        <w:t>Results of August 2017 Sea Trials</w:t>
      </w:r>
      <w:r w:rsidR="00612991">
        <w:rPr>
          <w:noProof/>
        </w:rPr>
        <w:tab/>
      </w:r>
      <w:r w:rsidR="00612991">
        <w:rPr>
          <w:noProof/>
        </w:rPr>
        <w:fldChar w:fldCharType="begin"/>
      </w:r>
      <w:r w:rsidR="00612991">
        <w:rPr>
          <w:noProof/>
        </w:rPr>
        <w:instrText xml:space="preserve"> PAGEREF _Toc53480198 \h </w:instrText>
      </w:r>
      <w:r w:rsidR="00612991">
        <w:rPr>
          <w:noProof/>
        </w:rPr>
      </w:r>
      <w:r w:rsidR="00612991">
        <w:rPr>
          <w:noProof/>
        </w:rPr>
        <w:fldChar w:fldCharType="separate"/>
      </w:r>
      <w:r w:rsidR="00612991">
        <w:rPr>
          <w:noProof/>
        </w:rPr>
        <w:t>4</w:t>
      </w:r>
      <w:r w:rsidR="00612991">
        <w:rPr>
          <w:noProof/>
        </w:rPr>
        <w:fldChar w:fldCharType="end"/>
      </w:r>
    </w:p>
    <w:p w14:paraId="547BADA2" w14:textId="21F1D241" w:rsidR="00612991" w:rsidRDefault="00612991">
      <w:pPr>
        <w:pStyle w:val="TableofFigures"/>
        <w:rPr>
          <w:rFonts w:eastAsiaTheme="minorEastAsia"/>
          <w:i w:val="0"/>
          <w:noProof/>
          <w:color w:val="auto"/>
          <w:lang w:val="en-US"/>
        </w:rPr>
      </w:pPr>
      <w:r>
        <w:rPr>
          <w:noProof/>
        </w:rPr>
        <w:t>Table 2</w:t>
      </w:r>
      <w:r>
        <w:rPr>
          <w:rFonts w:eastAsiaTheme="minorEastAsia"/>
          <w:i w:val="0"/>
          <w:noProof/>
          <w:color w:val="auto"/>
          <w:lang w:val="en-US"/>
        </w:rPr>
        <w:tab/>
      </w:r>
      <w:r>
        <w:rPr>
          <w:noProof/>
        </w:rPr>
        <w:t>PNT System Performance Requirements</w:t>
      </w:r>
      <w:r>
        <w:rPr>
          <w:noProof/>
        </w:rPr>
        <w:tab/>
      </w:r>
      <w:r>
        <w:rPr>
          <w:noProof/>
        </w:rPr>
        <w:fldChar w:fldCharType="begin"/>
      </w:r>
      <w:r>
        <w:rPr>
          <w:noProof/>
        </w:rPr>
        <w:instrText xml:space="preserve"> PAGEREF _Toc53480199 \h </w:instrText>
      </w:r>
      <w:r>
        <w:rPr>
          <w:noProof/>
        </w:rPr>
      </w:r>
      <w:r>
        <w:rPr>
          <w:noProof/>
        </w:rPr>
        <w:fldChar w:fldCharType="separate"/>
      </w:r>
      <w:r>
        <w:rPr>
          <w:noProof/>
        </w:rPr>
        <w:t>6</w:t>
      </w:r>
      <w:r>
        <w:rPr>
          <w:noProof/>
        </w:rPr>
        <w:fldChar w:fldCharType="end"/>
      </w:r>
    </w:p>
    <w:p w14:paraId="2ECD56AD" w14:textId="77777777" w:rsidR="00161325" w:rsidRPr="00C91630" w:rsidRDefault="00923B4D" w:rsidP="00BA5754">
      <w:r>
        <w:fldChar w:fldCharType="end"/>
      </w:r>
    </w:p>
    <w:p w14:paraId="1682FA20" w14:textId="77777777" w:rsidR="00994D97" w:rsidRDefault="00994D97" w:rsidP="00C9558A">
      <w:pPr>
        <w:pStyle w:val="ListofFigures"/>
      </w:pPr>
      <w:r w:rsidRPr="00441393">
        <w:t>List of Figures</w:t>
      </w:r>
    </w:p>
    <w:p w14:paraId="24DE92DF" w14:textId="7962D231" w:rsidR="00612991" w:rsidRDefault="00923B4D">
      <w:pPr>
        <w:pStyle w:val="TableofFigures"/>
        <w:rPr>
          <w:rFonts w:eastAsiaTheme="minorEastAsia"/>
          <w:i w:val="0"/>
          <w:noProof/>
          <w:color w:val="auto"/>
          <w:lang w:val="en-US"/>
        </w:rPr>
      </w:pPr>
      <w:r>
        <w:fldChar w:fldCharType="begin"/>
      </w:r>
      <w:r>
        <w:instrText xml:space="preserve"> TOC \t "Figure caption" \c </w:instrText>
      </w:r>
      <w:r>
        <w:fldChar w:fldCharType="separate"/>
      </w:r>
      <w:r w:rsidR="00612991">
        <w:rPr>
          <w:noProof/>
        </w:rPr>
        <w:t>Figure 1</w:t>
      </w:r>
      <w:r w:rsidR="00612991">
        <w:rPr>
          <w:rFonts w:eastAsiaTheme="minorEastAsia"/>
          <w:i w:val="0"/>
          <w:noProof/>
          <w:color w:val="auto"/>
          <w:lang w:val="en-US"/>
        </w:rPr>
        <w:tab/>
      </w:r>
      <w:r w:rsidR="00612991">
        <w:rPr>
          <w:noProof/>
        </w:rPr>
        <w:t>Typical ERPS System</w:t>
      </w:r>
      <w:r w:rsidR="00612991">
        <w:rPr>
          <w:noProof/>
        </w:rPr>
        <w:tab/>
      </w:r>
      <w:r w:rsidR="00612991">
        <w:rPr>
          <w:noProof/>
        </w:rPr>
        <w:fldChar w:fldCharType="begin"/>
      </w:r>
      <w:r w:rsidR="00612991">
        <w:rPr>
          <w:noProof/>
        </w:rPr>
        <w:instrText xml:space="preserve"> PAGEREF _Toc53480238 \h </w:instrText>
      </w:r>
      <w:r w:rsidR="00612991">
        <w:rPr>
          <w:noProof/>
        </w:rPr>
      </w:r>
      <w:r w:rsidR="00612991">
        <w:rPr>
          <w:noProof/>
        </w:rPr>
        <w:fldChar w:fldCharType="separate"/>
      </w:r>
      <w:r w:rsidR="00612991">
        <w:rPr>
          <w:noProof/>
        </w:rPr>
        <w:t>5</w:t>
      </w:r>
      <w:r w:rsidR="00612991">
        <w:rPr>
          <w:noProof/>
        </w:rPr>
        <w:fldChar w:fldCharType="end"/>
      </w:r>
    </w:p>
    <w:p w14:paraId="6E6DA672" w14:textId="77777777" w:rsidR="005E4659" w:rsidRDefault="00923B4D" w:rsidP="00BA5754">
      <w:r>
        <w:fldChar w:fldCharType="end"/>
      </w:r>
    </w:p>
    <w:p w14:paraId="7F97536E" w14:textId="77777777" w:rsidR="005E4659" w:rsidRDefault="00DA17CD" w:rsidP="00C9558A">
      <w:pPr>
        <w:pStyle w:val="ListofFigures"/>
      </w:pPr>
      <w:r>
        <w:t>List of Equations</w:t>
      </w:r>
    </w:p>
    <w:p w14:paraId="6B689214" w14:textId="359A1232" w:rsidR="00BA5754" w:rsidDel="00612991" w:rsidRDefault="00D638E0">
      <w:pPr>
        <w:pStyle w:val="TableofFigures"/>
        <w:rPr>
          <w:del w:id="3" w:author="Paul" w:date="2020-10-13T11:17:00Z"/>
          <w:rFonts w:eastAsiaTheme="minorEastAsia"/>
          <w:i w:val="0"/>
          <w:noProof/>
          <w:sz w:val="24"/>
          <w:szCs w:val="24"/>
          <w:lang w:val="en-US"/>
        </w:rPr>
      </w:pPr>
      <w:r>
        <w:fldChar w:fldCharType="begin"/>
      </w:r>
      <w:r>
        <w:instrText xml:space="preserve"> TOC \t "equation" \c "Equation" </w:instrText>
      </w:r>
      <w:r>
        <w:fldChar w:fldCharType="separate"/>
      </w:r>
      <w:ins w:id="4" w:author="Paul" w:date="2020-10-13T11:17:00Z">
        <w:r w:rsidR="00612991">
          <w:rPr>
            <w:b/>
            <w:bCs/>
            <w:noProof/>
            <w:lang w:val="en-US"/>
          </w:rPr>
          <w:t>No table of figures entries found.</w:t>
        </w:r>
      </w:ins>
      <w:del w:id="5" w:author="Paul" w:date="2020-10-13T11:17:00Z">
        <w:r w:rsidR="00BA5754" w:rsidDel="00612991">
          <w:rPr>
            <w:noProof/>
          </w:rPr>
          <w:delText>Equation 1</w:delText>
        </w:r>
        <w:r w:rsidR="00BA5754" w:rsidDel="00612991">
          <w:rPr>
            <w:rFonts w:eastAsiaTheme="minorEastAsia"/>
            <w:i w:val="0"/>
            <w:noProof/>
            <w:sz w:val="24"/>
            <w:szCs w:val="24"/>
            <w:lang w:val="en-US"/>
          </w:rPr>
          <w:tab/>
        </w:r>
        <w:r w:rsidR="00BA5754" w:rsidDel="00612991">
          <w:rPr>
            <w:noProof/>
          </w:rPr>
          <w:delText>Geographical range</w:delText>
        </w:r>
        <w:r w:rsidR="00BA5754" w:rsidDel="00612991">
          <w:rPr>
            <w:noProof/>
          </w:rPr>
          <w:tab/>
        </w:r>
        <w:r w:rsidR="003C28BC" w:rsidDel="00612991">
          <w:rPr>
            <w:noProof/>
          </w:rPr>
          <w:delText>2</w:delText>
        </w:r>
      </w:del>
    </w:p>
    <w:p w14:paraId="25B8F17E" w14:textId="5E33DA71" w:rsidR="00BA5754" w:rsidDel="00612991" w:rsidRDefault="00BA5754">
      <w:pPr>
        <w:pStyle w:val="TableofFigures"/>
        <w:rPr>
          <w:del w:id="6" w:author="Paul" w:date="2020-10-13T11:17:00Z"/>
          <w:rFonts w:eastAsiaTheme="minorEastAsia"/>
          <w:i w:val="0"/>
          <w:noProof/>
          <w:sz w:val="24"/>
          <w:szCs w:val="24"/>
          <w:lang w:val="en-US"/>
        </w:rPr>
      </w:pPr>
      <w:del w:id="7" w:author="Paul" w:date="2020-10-13T11:17:00Z">
        <w:r w:rsidDel="00612991">
          <w:rPr>
            <w:noProof/>
          </w:rPr>
          <w:delText>Equation 2</w:delText>
        </w:r>
        <w:r w:rsidDel="00612991">
          <w:rPr>
            <w:rFonts w:eastAsiaTheme="minorEastAsia"/>
            <w:i w:val="0"/>
            <w:noProof/>
            <w:sz w:val="24"/>
            <w:szCs w:val="24"/>
            <w:lang w:val="en-US"/>
          </w:rPr>
          <w:tab/>
        </w:r>
        <w:r w:rsidDel="00612991">
          <w:rPr>
            <w:noProof/>
          </w:rPr>
          <w:delText>Theory of Special Relativity</w:delText>
        </w:r>
        <w:r w:rsidDel="00612991">
          <w:rPr>
            <w:noProof/>
          </w:rPr>
          <w:tab/>
        </w:r>
        <w:r w:rsidR="003C28BC" w:rsidDel="00612991">
          <w:rPr>
            <w:noProof/>
          </w:rPr>
          <w:delText>2</w:delText>
        </w:r>
      </w:del>
    </w:p>
    <w:p w14:paraId="43153BBA" w14:textId="77777777" w:rsidR="00B07717" w:rsidRPr="00161325" w:rsidRDefault="00D638E0" w:rsidP="007D1805">
      <w:pPr>
        <w:pStyle w:val="TableofFigures"/>
      </w:pPr>
      <w:r>
        <w:fldChar w:fldCharType="end"/>
      </w:r>
    </w:p>
    <w:p w14:paraId="20A116F4" w14:textId="77777777" w:rsidR="00790277" w:rsidRPr="0078486B" w:rsidRDefault="00790277" w:rsidP="003274DB">
      <w:pPr>
        <w:rPr>
          <w:lang w:val="fr-FR"/>
        </w:rPr>
        <w:sectPr w:rsidR="00790277" w:rsidRPr="0078486B"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5EFA53F3" w14:textId="77777777" w:rsidR="004944C8" w:rsidRDefault="00ED4450" w:rsidP="00DE2814">
      <w:pPr>
        <w:pStyle w:val="Heading1"/>
      </w:pPr>
      <w:bookmarkStart w:id="8" w:name="_Toc53480171"/>
      <w:commentRangeStart w:id="9"/>
      <w:r>
        <w:lastRenderedPageBreak/>
        <w:t>INTRODUCTION</w:t>
      </w:r>
      <w:commentRangeEnd w:id="9"/>
      <w:r w:rsidR="00795637">
        <w:rPr>
          <w:rStyle w:val="CommentReference"/>
          <w:rFonts w:asciiTheme="minorHAnsi" w:eastAsiaTheme="minorHAnsi" w:hAnsiTheme="minorHAnsi" w:cstheme="minorBidi"/>
          <w:b w:val="0"/>
          <w:bCs w:val="0"/>
          <w:caps w:val="0"/>
          <w:color w:val="auto"/>
        </w:rPr>
        <w:commentReference w:id="9"/>
      </w:r>
      <w:bookmarkEnd w:id="8"/>
    </w:p>
    <w:p w14:paraId="44736BCA" w14:textId="77777777" w:rsidR="004944C8" w:rsidRDefault="004944C8" w:rsidP="004944C8">
      <w:pPr>
        <w:pStyle w:val="Heading1separatationline"/>
      </w:pPr>
    </w:p>
    <w:p w14:paraId="123D2E20" w14:textId="20780C21" w:rsidR="00BE67F1" w:rsidRPr="007315D1" w:rsidRDefault="00BE67F1" w:rsidP="00BE67F1">
      <w:pPr>
        <w:pStyle w:val="BodyText"/>
        <w:rPr>
          <w:lang w:eastAsia="ja-JP"/>
          <w:rPrChange w:id="10" w:author="Paul F. Mueller" w:date="2020-05-19T14:43:00Z">
            <w:rPr>
              <w:highlight w:val="yellow"/>
              <w:lang w:eastAsia="ja-JP"/>
            </w:rPr>
          </w:rPrChange>
        </w:rPr>
      </w:pPr>
      <w:r w:rsidRPr="007315D1">
        <w:rPr>
          <w:rPrChange w:id="11" w:author="Paul F. Mueller" w:date="2020-05-19T14:43:00Z">
            <w:rPr>
              <w:highlight w:val="yellow"/>
            </w:rPr>
          </w:rPrChange>
        </w:rPr>
        <w:t>Radar has always been used as a resilient relative positioning system. When used with fixed, known absolute position targets, a fair absolute position solution for a vessel can be</w:t>
      </w:r>
      <w:ins w:id="12" w:author="Paul F. Mueller" w:date="2020-05-19T14:43:00Z">
        <w:r w:rsidR="007315D1" w:rsidRPr="007315D1">
          <w:rPr>
            <w:rPrChange w:id="13" w:author="Paul F. Mueller" w:date="2020-05-19T14:43:00Z">
              <w:rPr>
                <w:highlight w:val="yellow"/>
              </w:rPr>
            </w:rPrChange>
          </w:rPr>
          <w:t xml:space="preserve"> manually </w:t>
        </w:r>
      </w:ins>
      <w:del w:id="14" w:author="Paul F. Mueller" w:date="2020-05-19T14:43:00Z">
        <w:r w:rsidRPr="007315D1" w:rsidDel="007315D1">
          <w:rPr>
            <w:rPrChange w:id="15" w:author="Paul F. Mueller" w:date="2020-05-19T14:43:00Z">
              <w:rPr>
                <w:highlight w:val="yellow"/>
              </w:rPr>
            </w:rPrChange>
          </w:rPr>
          <w:delText xml:space="preserve"> </w:delText>
        </w:r>
      </w:del>
      <w:r w:rsidRPr="007315D1">
        <w:rPr>
          <w:rPrChange w:id="16" w:author="Paul F. Mueller" w:date="2020-05-19T14:43:00Z">
            <w:rPr>
              <w:highlight w:val="yellow"/>
            </w:rPr>
          </w:rPrChange>
        </w:rPr>
        <w:t xml:space="preserve">calculated. But identifying targets can be difficult and published (navigation chart) positions may be approximate. A system known as Enhanced Radar Positioning System (ERPS) uses specially modified racons (radar beacons, or eRacons) with specially modified radars (eRadars) to allow radars to automatically calculate absolute position. In this system, eRacons provide their absolute position encoded on their response signals to eRadars, which use these signals to calculate their own vessels’ positions. </w:t>
      </w:r>
      <w:r w:rsidRPr="007315D1">
        <w:rPr>
          <w:lang w:eastAsia="ja-JP"/>
          <w:rPrChange w:id="17" w:author="Paul F. Mueller" w:date="2020-05-19T14:43:00Z">
            <w:rPr>
              <w:highlight w:val="yellow"/>
              <w:lang w:eastAsia="ja-JP"/>
            </w:rPr>
          </w:rPrChange>
        </w:rPr>
        <w:t xml:space="preserve">The system is independent from Global Navigation Satellite System (GNSS). </w:t>
      </w:r>
    </w:p>
    <w:p w14:paraId="0FF168C2" w14:textId="4042D681" w:rsidR="00D32207" w:rsidRPr="00D32207" w:rsidRDefault="00BE67F1" w:rsidP="00BE67F1">
      <w:pPr>
        <w:pStyle w:val="BodyText"/>
        <w:rPr>
          <w:ins w:id="18" w:author="Paul" w:date="2020-10-13T09:32:00Z"/>
          <w:rPrChange w:id="19" w:author="Paul" w:date="2020-10-13T09:33:00Z">
            <w:rPr>
              <w:ins w:id="20" w:author="Paul" w:date="2020-10-13T09:32:00Z"/>
              <w:highlight w:val="yellow"/>
            </w:rPr>
          </w:rPrChange>
        </w:rPr>
      </w:pPr>
      <w:r w:rsidRPr="00D32207">
        <w:rPr>
          <w:rPrChange w:id="21" w:author="Paul" w:date="2020-10-13T09:33:00Z">
            <w:rPr>
              <w:highlight w:val="yellow"/>
            </w:rPr>
          </w:rPrChange>
        </w:rPr>
        <w:t xml:space="preserve">ERPS trials using three eRacons demonstrated dynamic absolute position differences of better than 27 meters </w:t>
      </w:r>
      <w:ins w:id="22" w:author="Paul F. Mueller" w:date="2020-05-19T13:36:00Z">
        <w:r w:rsidR="0034082A" w:rsidRPr="00D32207">
          <w:rPr>
            <w:rPrChange w:id="23" w:author="Paul" w:date="2020-10-13T09:33:00Z">
              <w:rPr>
                <w:highlight w:val="yellow"/>
              </w:rPr>
            </w:rPrChange>
          </w:rPr>
          <w:t>(</w:t>
        </w:r>
        <w:commentRangeStart w:id="24"/>
        <w:r w:rsidR="0034082A" w:rsidRPr="00D32207">
          <w:rPr>
            <w:rPrChange w:id="25" w:author="Paul" w:date="2020-10-13T09:33:00Z">
              <w:rPr>
                <w:highlight w:val="yellow"/>
              </w:rPr>
            </w:rPrChange>
          </w:rPr>
          <w:t xml:space="preserve">95%) </w:t>
        </w:r>
      </w:ins>
      <w:commentRangeEnd w:id="24"/>
      <w:ins w:id="26" w:author="Paul F. Mueller" w:date="2020-05-19T13:37:00Z">
        <w:r w:rsidR="0034082A" w:rsidRPr="00D32207">
          <w:rPr>
            <w:rStyle w:val="CommentReference"/>
          </w:rPr>
          <w:commentReference w:id="24"/>
        </w:r>
      </w:ins>
      <w:r w:rsidRPr="00D32207">
        <w:rPr>
          <w:rPrChange w:id="27" w:author="Paul" w:date="2020-10-13T09:33:00Z">
            <w:rPr>
              <w:highlight w:val="yellow"/>
            </w:rPr>
          </w:rPrChange>
        </w:rPr>
        <w:t>compared to Real Time Kinetic position solutions, and accuracies of 2.5 meters</w:t>
      </w:r>
      <w:ins w:id="28" w:author="Paul F. Mueller" w:date="2020-05-19T13:36:00Z">
        <w:r w:rsidR="0034082A" w:rsidRPr="00D32207">
          <w:rPr>
            <w:rPrChange w:id="29" w:author="Paul" w:date="2020-10-13T09:33:00Z">
              <w:rPr>
                <w:highlight w:val="yellow"/>
              </w:rPr>
            </w:rPrChange>
          </w:rPr>
          <w:t xml:space="preserve"> (</w:t>
        </w:r>
      </w:ins>
      <w:ins w:id="30" w:author="Paul F. Mueller" w:date="2020-05-19T13:37:00Z">
        <w:r w:rsidR="0034082A" w:rsidRPr="00D32207">
          <w:rPr>
            <w:rPrChange w:id="31" w:author="Paul" w:date="2020-10-13T09:33:00Z">
              <w:rPr>
                <w:highlight w:val="yellow"/>
              </w:rPr>
            </w:rPrChange>
          </w:rPr>
          <w:t>95%)</w:t>
        </w:r>
      </w:ins>
      <w:r w:rsidRPr="00D32207">
        <w:rPr>
          <w:rPrChange w:id="32" w:author="Paul" w:date="2020-10-13T09:33:00Z">
            <w:rPr>
              <w:highlight w:val="yellow"/>
            </w:rPr>
          </w:rPrChange>
        </w:rPr>
        <w:t xml:space="preserve"> with the vessel berthed.</w:t>
      </w:r>
    </w:p>
    <w:p w14:paraId="260CF5E7" w14:textId="68F6C4C8" w:rsidR="007D76C1" w:rsidRDefault="007D76C1">
      <w:pPr>
        <w:pStyle w:val="Tablecaption"/>
        <w:ind w:left="990" w:hanging="990"/>
        <w:jc w:val="center"/>
        <w:pPrChange w:id="33" w:author="Paul" w:date="2020-10-14T14:15:00Z">
          <w:pPr>
            <w:pStyle w:val="Tablecaption"/>
            <w:ind w:left="990" w:hanging="990"/>
          </w:pPr>
        </w:pPrChange>
      </w:pPr>
      <w:bookmarkStart w:id="34" w:name="_Toc53480198"/>
      <w:r>
        <w:t>Results of August 2017 Sea Trials</w:t>
      </w:r>
      <w:bookmarkEnd w:id="34"/>
    </w:p>
    <w:p w14:paraId="1F658C31" w14:textId="783404A0" w:rsidR="00985C1B" w:rsidRPr="00D32207" w:rsidDel="005669FA" w:rsidRDefault="00985C1B" w:rsidP="00BE67F1">
      <w:pPr>
        <w:pStyle w:val="BodyText"/>
        <w:rPr>
          <w:ins w:id="35" w:author="Paul F. Mueller" w:date="2020-05-19T13:41:00Z"/>
          <w:del w:id="36" w:author="Paul" w:date="2020-10-14T14:14:00Z"/>
          <w:rPrChange w:id="37" w:author="Paul" w:date="2020-10-13T09:33:00Z">
            <w:rPr>
              <w:ins w:id="38" w:author="Paul F. Mueller" w:date="2020-05-19T13:41:00Z"/>
              <w:del w:id="39" w:author="Paul" w:date="2020-10-14T14:14:00Z"/>
              <w:highlight w:val="yellow"/>
            </w:rPr>
          </w:rPrChange>
        </w:rPr>
      </w:pPr>
    </w:p>
    <w:tbl>
      <w:tblPr>
        <w:tblStyle w:val="TableGrid"/>
        <w:tblW w:w="0" w:type="auto"/>
        <w:tblInd w:w="625" w:type="dxa"/>
        <w:shd w:val="clear" w:color="auto" w:fill="6BC4FF" w:themeFill="accent1" w:themeFillTint="66"/>
        <w:tblLook w:val="04A0" w:firstRow="1" w:lastRow="0" w:firstColumn="1" w:lastColumn="0" w:noHBand="0" w:noVBand="1"/>
        <w:tblPrChange w:id="40" w:author="Paul" w:date="2020-10-14T14:15:00Z">
          <w:tblPr>
            <w:tblStyle w:val="TableGrid"/>
            <w:tblW w:w="0" w:type="auto"/>
            <w:shd w:val="clear" w:color="auto" w:fill="6BC4FF" w:themeFill="accent1" w:themeFillTint="66"/>
            <w:tblLook w:val="04A0" w:firstRow="1" w:lastRow="0" w:firstColumn="1" w:lastColumn="0" w:noHBand="0" w:noVBand="1"/>
          </w:tblPr>
        </w:tblPrChange>
      </w:tblPr>
      <w:tblGrid>
        <w:gridCol w:w="1152"/>
        <w:gridCol w:w="1229"/>
        <w:gridCol w:w="1284"/>
        <w:gridCol w:w="1229"/>
        <w:gridCol w:w="1284"/>
        <w:gridCol w:w="1229"/>
        <w:gridCol w:w="1284"/>
        <w:tblGridChange w:id="41">
          <w:tblGrid>
            <w:gridCol w:w="1529"/>
            <w:gridCol w:w="1343"/>
            <w:gridCol w:w="1286"/>
            <w:gridCol w:w="1350"/>
            <w:gridCol w:w="1285"/>
            <w:gridCol w:w="1235"/>
            <w:gridCol w:w="1284"/>
          </w:tblGrid>
        </w:tblGridChange>
      </w:tblGrid>
      <w:tr w:rsidR="00985C1B" w:rsidRPr="00F72078" w14:paraId="46AE7019" w14:textId="77777777" w:rsidTr="005669FA">
        <w:trPr>
          <w:trHeight w:val="263"/>
        </w:trPr>
        <w:tc>
          <w:tcPr>
            <w:tcW w:w="1152" w:type="dxa"/>
            <w:shd w:val="clear" w:color="auto" w:fill="auto"/>
            <w:tcPrChange w:id="42" w:author="Paul" w:date="2020-10-14T14:15:00Z">
              <w:tcPr>
                <w:tcW w:w="1529" w:type="dxa"/>
                <w:shd w:val="clear" w:color="auto" w:fill="auto"/>
              </w:tcPr>
            </w:tcPrChange>
          </w:tcPr>
          <w:p w14:paraId="15BFEFE5" w14:textId="77777777" w:rsidR="00985C1B" w:rsidRPr="00F72078" w:rsidRDefault="00985C1B" w:rsidP="005669FA">
            <w:pPr>
              <w:pStyle w:val="BodyText"/>
              <w:ind w:left="255"/>
              <w:rPr>
                <w:sz w:val="24"/>
                <w:szCs w:val="24"/>
                <w:lang w:eastAsia="de-DE"/>
              </w:rPr>
            </w:pPr>
          </w:p>
        </w:tc>
        <w:tc>
          <w:tcPr>
            <w:tcW w:w="2513" w:type="dxa"/>
            <w:gridSpan w:val="2"/>
            <w:shd w:val="clear" w:color="auto" w:fill="auto"/>
            <w:tcPrChange w:id="43" w:author="Paul" w:date="2020-10-14T14:15:00Z">
              <w:tcPr>
                <w:tcW w:w="2629" w:type="dxa"/>
                <w:gridSpan w:val="2"/>
                <w:shd w:val="clear" w:color="auto" w:fill="auto"/>
              </w:tcPr>
            </w:tcPrChange>
          </w:tcPr>
          <w:p w14:paraId="7F62F197" w14:textId="77777777" w:rsidR="00985C1B" w:rsidRPr="000A576D" w:rsidRDefault="00985C1B">
            <w:pPr>
              <w:pStyle w:val="Tableheading"/>
              <w:rPr>
                <w:lang w:eastAsia="de-DE"/>
              </w:rPr>
              <w:pPrChange w:id="44" w:author="Unknown" w:date="2020-10-13T10:49:00Z">
                <w:pPr>
                  <w:pStyle w:val="BodyText"/>
                </w:pPr>
              </w:pPrChange>
            </w:pPr>
            <w:r w:rsidRPr="005020FF">
              <w:rPr>
                <w:lang w:eastAsia="de-DE"/>
              </w:rPr>
              <w:t>One eRacon</w:t>
            </w:r>
          </w:p>
        </w:tc>
        <w:tc>
          <w:tcPr>
            <w:tcW w:w="2513" w:type="dxa"/>
            <w:gridSpan w:val="2"/>
            <w:shd w:val="clear" w:color="auto" w:fill="auto"/>
            <w:tcPrChange w:id="45" w:author="Paul" w:date="2020-10-14T14:15:00Z">
              <w:tcPr>
                <w:tcW w:w="2635" w:type="dxa"/>
                <w:gridSpan w:val="2"/>
                <w:shd w:val="clear" w:color="auto" w:fill="auto"/>
              </w:tcPr>
            </w:tcPrChange>
          </w:tcPr>
          <w:p w14:paraId="11DB200D" w14:textId="51174EEF" w:rsidR="00985C1B" w:rsidRPr="000234A7" w:rsidRDefault="00985C1B">
            <w:pPr>
              <w:pStyle w:val="Tableheading"/>
              <w:rPr>
                <w:lang w:eastAsia="de-DE"/>
              </w:rPr>
              <w:pPrChange w:id="46" w:author="Unknown" w:date="2020-10-13T10:49:00Z">
                <w:pPr>
                  <w:pStyle w:val="BodyText"/>
                </w:pPr>
              </w:pPrChange>
            </w:pPr>
            <w:r w:rsidRPr="007D76C1">
              <w:rPr>
                <w:lang w:eastAsia="de-DE"/>
              </w:rPr>
              <w:t>Two eRacons</w:t>
            </w:r>
            <w:r w:rsidR="00D32207" w:rsidRPr="007D76C1">
              <w:rPr>
                <w:lang w:eastAsia="de-DE"/>
              </w:rPr>
              <w:t xml:space="preserve"> or Best</w:t>
            </w:r>
            <w:r w:rsidR="00D32207" w:rsidRPr="00F72078">
              <w:rPr>
                <w:lang w:eastAsia="de-DE"/>
                <w:rPrChange w:id="47" w:author="Paul" w:date="2020-10-13T09:36:00Z">
                  <w:rPr>
                    <w:b/>
                    <w:sz w:val="24"/>
                    <w:szCs w:val="24"/>
                    <w:lang w:eastAsia="de-DE"/>
                  </w:rPr>
                </w:rPrChange>
              </w:rPr>
              <w:t xml:space="preserve"> Two of Thre</w:t>
            </w:r>
            <w:r w:rsidR="00D32207" w:rsidRPr="000234A7">
              <w:rPr>
                <w:lang w:eastAsia="de-DE"/>
              </w:rPr>
              <w:t>e</w:t>
            </w:r>
          </w:p>
        </w:tc>
        <w:tc>
          <w:tcPr>
            <w:tcW w:w="2513" w:type="dxa"/>
            <w:gridSpan w:val="2"/>
            <w:shd w:val="clear" w:color="auto" w:fill="auto"/>
            <w:tcPrChange w:id="48" w:author="Paul" w:date="2020-10-14T14:15:00Z">
              <w:tcPr>
                <w:tcW w:w="2430" w:type="dxa"/>
                <w:gridSpan w:val="2"/>
                <w:shd w:val="clear" w:color="auto" w:fill="auto"/>
              </w:tcPr>
            </w:tcPrChange>
          </w:tcPr>
          <w:p w14:paraId="1E693F4F" w14:textId="77777777" w:rsidR="00985C1B" w:rsidRPr="000234A7" w:rsidRDefault="00985C1B">
            <w:pPr>
              <w:pStyle w:val="Tableheading"/>
              <w:rPr>
                <w:lang w:eastAsia="de-DE"/>
              </w:rPr>
              <w:pPrChange w:id="49" w:author="Unknown" w:date="2020-10-13T10:49:00Z">
                <w:pPr>
                  <w:pStyle w:val="BodyText"/>
                </w:pPr>
              </w:pPrChange>
            </w:pPr>
            <w:r w:rsidRPr="000234A7">
              <w:rPr>
                <w:lang w:eastAsia="de-DE"/>
              </w:rPr>
              <w:t>Best Available</w:t>
            </w:r>
          </w:p>
        </w:tc>
      </w:tr>
      <w:tr w:rsidR="00985C1B" w:rsidRPr="00F72078" w14:paraId="19EDD1BC" w14:textId="77777777" w:rsidTr="005669FA">
        <w:trPr>
          <w:trHeight w:val="435"/>
        </w:trPr>
        <w:tc>
          <w:tcPr>
            <w:tcW w:w="1152" w:type="dxa"/>
            <w:shd w:val="clear" w:color="auto" w:fill="auto"/>
            <w:tcPrChange w:id="50" w:author="Paul" w:date="2020-10-14T14:15:00Z">
              <w:tcPr>
                <w:tcW w:w="1529" w:type="dxa"/>
                <w:shd w:val="clear" w:color="auto" w:fill="auto"/>
              </w:tcPr>
            </w:tcPrChange>
          </w:tcPr>
          <w:p w14:paraId="2D0F43FA" w14:textId="77777777" w:rsidR="00985C1B" w:rsidRPr="00F72078" w:rsidRDefault="00985C1B" w:rsidP="00F00511">
            <w:pPr>
              <w:pStyle w:val="BodyText"/>
              <w:rPr>
                <w:sz w:val="24"/>
                <w:szCs w:val="24"/>
                <w:lang w:eastAsia="de-DE"/>
              </w:rPr>
            </w:pPr>
            <w:r w:rsidRPr="00F72078">
              <w:rPr>
                <w:sz w:val="24"/>
                <w:szCs w:val="24"/>
                <w:lang w:eastAsia="de-DE"/>
              </w:rPr>
              <w:t>Trial Phase</w:t>
            </w:r>
          </w:p>
        </w:tc>
        <w:tc>
          <w:tcPr>
            <w:tcW w:w="1229" w:type="dxa"/>
            <w:shd w:val="clear" w:color="auto" w:fill="auto"/>
            <w:tcPrChange w:id="51" w:author="Paul" w:date="2020-10-14T14:15:00Z">
              <w:tcPr>
                <w:tcW w:w="1343" w:type="dxa"/>
                <w:shd w:val="clear" w:color="auto" w:fill="auto"/>
              </w:tcPr>
            </w:tcPrChange>
          </w:tcPr>
          <w:p w14:paraId="3DAF9FF1" w14:textId="77777777" w:rsidR="00985C1B" w:rsidRPr="000234A7" w:rsidRDefault="00985C1B" w:rsidP="00F00511">
            <w:pPr>
              <w:pStyle w:val="BodyText"/>
              <w:rPr>
                <w:sz w:val="24"/>
                <w:szCs w:val="24"/>
                <w:lang w:eastAsia="de-DE"/>
              </w:rPr>
            </w:pPr>
            <w:r w:rsidRPr="000234A7">
              <w:rPr>
                <w:sz w:val="24"/>
                <w:szCs w:val="24"/>
                <w:lang w:eastAsia="de-DE"/>
              </w:rPr>
              <w:t>Horizontal Error (meters)</w:t>
            </w:r>
          </w:p>
        </w:tc>
        <w:tc>
          <w:tcPr>
            <w:tcW w:w="1284" w:type="dxa"/>
            <w:shd w:val="clear" w:color="auto" w:fill="auto"/>
            <w:tcPrChange w:id="52" w:author="Paul" w:date="2020-10-14T14:15:00Z">
              <w:tcPr>
                <w:tcW w:w="1286" w:type="dxa"/>
                <w:shd w:val="clear" w:color="auto" w:fill="auto"/>
              </w:tcPr>
            </w:tcPrChange>
          </w:tcPr>
          <w:p w14:paraId="1597BD64" w14:textId="77777777" w:rsidR="00985C1B" w:rsidRPr="000234A7" w:rsidRDefault="00985C1B" w:rsidP="00F00511">
            <w:pPr>
              <w:pStyle w:val="BodyText"/>
              <w:rPr>
                <w:sz w:val="24"/>
                <w:szCs w:val="24"/>
                <w:lang w:eastAsia="de-DE"/>
              </w:rPr>
            </w:pPr>
            <w:r w:rsidRPr="000234A7">
              <w:rPr>
                <w:sz w:val="24"/>
                <w:szCs w:val="24"/>
                <w:lang w:eastAsia="de-DE"/>
              </w:rPr>
              <w:t>Availability (%)</w:t>
            </w:r>
          </w:p>
        </w:tc>
        <w:tc>
          <w:tcPr>
            <w:tcW w:w="1229" w:type="dxa"/>
            <w:shd w:val="clear" w:color="auto" w:fill="auto"/>
            <w:tcPrChange w:id="53" w:author="Paul" w:date="2020-10-14T14:15:00Z">
              <w:tcPr>
                <w:tcW w:w="1350" w:type="dxa"/>
                <w:shd w:val="clear" w:color="auto" w:fill="auto"/>
              </w:tcPr>
            </w:tcPrChange>
          </w:tcPr>
          <w:p w14:paraId="79495AD3" w14:textId="77777777" w:rsidR="00985C1B" w:rsidRPr="000234A7" w:rsidRDefault="00985C1B" w:rsidP="00F00511">
            <w:pPr>
              <w:pStyle w:val="BodyText"/>
              <w:rPr>
                <w:sz w:val="24"/>
                <w:szCs w:val="24"/>
                <w:lang w:eastAsia="de-DE"/>
              </w:rPr>
            </w:pPr>
            <w:r w:rsidRPr="000234A7">
              <w:rPr>
                <w:sz w:val="24"/>
                <w:szCs w:val="24"/>
                <w:lang w:eastAsia="de-DE"/>
              </w:rPr>
              <w:t>Horizontal Error (meters)</w:t>
            </w:r>
          </w:p>
        </w:tc>
        <w:tc>
          <w:tcPr>
            <w:tcW w:w="1284" w:type="dxa"/>
            <w:shd w:val="clear" w:color="auto" w:fill="auto"/>
            <w:tcPrChange w:id="54" w:author="Paul" w:date="2020-10-14T14:15:00Z">
              <w:tcPr>
                <w:tcW w:w="1285" w:type="dxa"/>
                <w:shd w:val="clear" w:color="auto" w:fill="auto"/>
              </w:tcPr>
            </w:tcPrChange>
          </w:tcPr>
          <w:p w14:paraId="0E2E4505" w14:textId="77777777" w:rsidR="00985C1B" w:rsidRPr="000234A7" w:rsidRDefault="00985C1B" w:rsidP="00F00511">
            <w:pPr>
              <w:pStyle w:val="BodyText"/>
              <w:rPr>
                <w:sz w:val="24"/>
                <w:szCs w:val="24"/>
                <w:lang w:eastAsia="de-DE"/>
              </w:rPr>
            </w:pPr>
            <w:r w:rsidRPr="000234A7">
              <w:rPr>
                <w:sz w:val="24"/>
                <w:szCs w:val="24"/>
                <w:lang w:eastAsia="de-DE"/>
              </w:rPr>
              <w:t>Availability (%)</w:t>
            </w:r>
          </w:p>
        </w:tc>
        <w:tc>
          <w:tcPr>
            <w:tcW w:w="1229" w:type="dxa"/>
            <w:shd w:val="clear" w:color="auto" w:fill="auto"/>
            <w:tcPrChange w:id="55" w:author="Paul" w:date="2020-10-14T14:15:00Z">
              <w:tcPr>
                <w:tcW w:w="1235" w:type="dxa"/>
                <w:shd w:val="clear" w:color="auto" w:fill="auto"/>
              </w:tcPr>
            </w:tcPrChange>
          </w:tcPr>
          <w:p w14:paraId="201A87BE" w14:textId="77777777" w:rsidR="00985C1B" w:rsidRPr="000234A7" w:rsidRDefault="00985C1B" w:rsidP="00F00511">
            <w:pPr>
              <w:pStyle w:val="BodyText"/>
              <w:rPr>
                <w:sz w:val="24"/>
                <w:szCs w:val="24"/>
                <w:lang w:eastAsia="de-DE"/>
              </w:rPr>
            </w:pPr>
            <w:r w:rsidRPr="000234A7">
              <w:rPr>
                <w:sz w:val="24"/>
                <w:szCs w:val="24"/>
                <w:lang w:eastAsia="de-DE"/>
              </w:rPr>
              <w:t>Horizontal Error (meters)</w:t>
            </w:r>
          </w:p>
        </w:tc>
        <w:tc>
          <w:tcPr>
            <w:tcW w:w="1284" w:type="dxa"/>
            <w:shd w:val="clear" w:color="auto" w:fill="auto"/>
            <w:tcPrChange w:id="56" w:author="Paul" w:date="2020-10-14T14:15:00Z">
              <w:tcPr>
                <w:tcW w:w="1195" w:type="dxa"/>
                <w:shd w:val="clear" w:color="auto" w:fill="auto"/>
              </w:tcPr>
            </w:tcPrChange>
          </w:tcPr>
          <w:p w14:paraId="34D63CF8" w14:textId="77777777" w:rsidR="00985C1B" w:rsidRPr="000234A7" w:rsidRDefault="00985C1B" w:rsidP="00F00511">
            <w:pPr>
              <w:pStyle w:val="BodyText"/>
              <w:rPr>
                <w:sz w:val="24"/>
                <w:szCs w:val="24"/>
                <w:lang w:eastAsia="de-DE"/>
              </w:rPr>
            </w:pPr>
            <w:r w:rsidRPr="000234A7">
              <w:rPr>
                <w:sz w:val="24"/>
                <w:szCs w:val="24"/>
                <w:lang w:eastAsia="de-DE"/>
              </w:rPr>
              <w:t>Availability (%)</w:t>
            </w:r>
          </w:p>
        </w:tc>
      </w:tr>
      <w:tr w:rsidR="00985C1B" w:rsidRPr="00F72078" w14:paraId="446590D0" w14:textId="77777777" w:rsidTr="005669FA">
        <w:trPr>
          <w:trHeight w:val="184"/>
        </w:trPr>
        <w:tc>
          <w:tcPr>
            <w:tcW w:w="1152" w:type="dxa"/>
            <w:shd w:val="clear" w:color="auto" w:fill="auto"/>
            <w:tcPrChange w:id="57" w:author="Paul" w:date="2020-10-14T14:15:00Z">
              <w:tcPr>
                <w:tcW w:w="1529" w:type="dxa"/>
                <w:shd w:val="clear" w:color="auto" w:fill="auto"/>
              </w:tcPr>
            </w:tcPrChange>
          </w:tcPr>
          <w:p w14:paraId="5393D264" w14:textId="77777777" w:rsidR="00985C1B" w:rsidRPr="00F72078" w:rsidRDefault="00985C1B" w:rsidP="00F00511">
            <w:pPr>
              <w:pStyle w:val="BodyText"/>
              <w:rPr>
                <w:sz w:val="24"/>
                <w:szCs w:val="24"/>
                <w:lang w:eastAsia="de-DE"/>
              </w:rPr>
            </w:pPr>
            <w:r w:rsidRPr="00F72078">
              <w:rPr>
                <w:sz w:val="24"/>
                <w:szCs w:val="24"/>
                <w:lang w:eastAsia="de-DE"/>
              </w:rPr>
              <w:t>Static</w:t>
            </w:r>
          </w:p>
        </w:tc>
        <w:tc>
          <w:tcPr>
            <w:tcW w:w="1229" w:type="dxa"/>
            <w:shd w:val="clear" w:color="auto" w:fill="auto"/>
            <w:tcPrChange w:id="58" w:author="Paul" w:date="2020-10-14T14:15:00Z">
              <w:tcPr>
                <w:tcW w:w="1343" w:type="dxa"/>
                <w:shd w:val="clear" w:color="auto" w:fill="auto"/>
              </w:tcPr>
            </w:tcPrChange>
          </w:tcPr>
          <w:p w14:paraId="68FB2FE6" w14:textId="77777777" w:rsidR="00985C1B" w:rsidRPr="000234A7" w:rsidRDefault="00985C1B" w:rsidP="00F00511">
            <w:pPr>
              <w:pStyle w:val="BodyText"/>
              <w:rPr>
                <w:sz w:val="24"/>
                <w:szCs w:val="24"/>
                <w:lang w:eastAsia="de-DE"/>
              </w:rPr>
            </w:pPr>
            <w:r w:rsidRPr="000234A7">
              <w:rPr>
                <w:sz w:val="24"/>
                <w:szCs w:val="24"/>
                <w:lang w:eastAsia="de-DE"/>
              </w:rPr>
              <w:t>37.5</w:t>
            </w:r>
          </w:p>
        </w:tc>
        <w:tc>
          <w:tcPr>
            <w:tcW w:w="1284" w:type="dxa"/>
            <w:shd w:val="clear" w:color="auto" w:fill="auto"/>
            <w:tcPrChange w:id="59" w:author="Paul" w:date="2020-10-14T14:15:00Z">
              <w:tcPr>
                <w:tcW w:w="1286" w:type="dxa"/>
                <w:shd w:val="clear" w:color="auto" w:fill="auto"/>
              </w:tcPr>
            </w:tcPrChange>
          </w:tcPr>
          <w:p w14:paraId="07698823" w14:textId="77777777" w:rsidR="00985C1B" w:rsidRPr="000234A7" w:rsidRDefault="00985C1B" w:rsidP="00F00511">
            <w:pPr>
              <w:pStyle w:val="BodyText"/>
              <w:rPr>
                <w:sz w:val="24"/>
                <w:szCs w:val="24"/>
                <w:lang w:eastAsia="de-DE"/>
              </w:rPr>
            </w:pPr>
            <w:r w:rsidRPr="000234A7">
              <w:rPr>
                <w:sz w:val="24"/>
                <w:szCs w:val="24"/>
                <w:lang w:eastAsia="de-DE"/>
              </w:rPr>
              <w:t>86.7</w:t>
            </w:r>
          </w:p>
        </w:tc>
        <w:tc>
          <w:tcPr>
            <w:tcW w:w="1229" w:type="dxa"/>
            <w:shd w:val="clear" w:color="auto" w:fill="auto"/>
            <w:tcPrChange w:id="60" w:author="Paul" w:date="2020-10-14T14:15:00Z">
              <w:tcPr>
                <w:tcW w:w="1350" w:type="dxa"/>
                <w:shd w:val="clear" w:color="auto" w:fill="auto"/>
              </w:tcPr>
            </w:tcPrChange>
          </w:tcPr>
          <w:p w14:paraId="76986AAC" w14:textId="77777777" w:rsidR="00985C1B" w:rsidRPr="000234A7" w:rsidRDefault="00985C1B" w:rsidP="00F00511">
            <w:pPr>
              <w:pStyle w:val="BodyText"/>
              <w:rPr>
                <w:sz w:val="24"/>
                <w:szCs w:val="24"/>
                <w:lang w:eastAsia="de-DE"/>
              </w:rPr>
            </w:pPr>
            <w:r w:rsidRPr="000234A7">
              <w:rPr>
                <w:sz w:val="24"/>
                <w:szCs w:val="24"/>
                <w:lang w:eastAsia="de-DE"/>
              </w:rPr>
              <w:t>11.9</w:t>
            </w:r>
          </w:p>
        </w:tc>
        <w:tc>
          <w:tcPr>
            <w:tcW w:w="1284" w:type="dxa"/>
            <w:shd w:val="clear" w:color="auto" w:fill="auto"/>
            <w:tcPrChange w:id="61" w:author="Paul" w:date="2020-10-14T14:15:00Z">
              <w:tcPr>
                <w:tcW w:w="1285" w:type="dxa"/>
                <w:shd w:val="clear" w:color="auto" w:fill="auto"/>
              </w:tcPr>
            </w:tcPrChange>
          </w:tcPr>
          <w:p w14:paraId="50413F05" w14:textId="77777777" w:rsidR="00985C1B" w:rsidRPr="000234A7" w:rsidRDefault="00985C1B" w:rsidP="00F00511">
            <w:pPr>
              <w:pStyle w:val="BodyText"/>
              <w:rPr>
                <w:sz w:val="24"/>
                <w:szCs w:val="24"/>
                <w:lang w:eastAsia="de-DE"/>
              </w:rPr>
            </w:pPr>
            <w:r w:rsidRPr="000234A7">
              <w:rPr>
                <w:sz w:val="24"/>
                <w:szCs w:val="24"/>
                <w:lang w:eastAsia="de-DE"/>
              </w:rPr>
              <w:t>61.9</w:t>
            </w:r>
          </w:p>
        </w:tc>
        <w:tc>
          <w:tcPr>
            <w:tcW w:w="1229" w:type="dxa"/>
            <w:shd w:val="clear" w:color="auto" w:fill="auto"/>
            <w:tcPrChange w:id="62" w:author="Paul" w:date="2020-10-14T14:15:00Z">
              <w:tcPr>
                <w:tcW w:w="1235" w:type="dxa"/>
                <w:shd w:val="clear" w:color="auto" w:fill="auto"/>
              </w:tcPr>
            </w:tcPrChange>
          </w:tcPr>
          <w:p w14:paraId="721B8A71" w14:textId="77777777" w:rsidR="00985C1B" w:rsidRPr="000234A7" w:rsidRDefault="00985C1B" w:rsidP="00F00511">
            <w:pPr>
              <w:pStyle w:val="BodyText"/>
              <w:rPr>
                <w:sz w:val="24"/>
                <w:szCs w:val="24"/>
                <w:lang w:eastAsia="de-DE"/>
              </w:rPr>
            </w:pPr>
            <w:r w:rsidRPr="000234A7">
              <w:rPr>
                <w:sz w:val="24"/>
                <w:szCs w:val="24"/>
                <w:lang w:eastAsia="de-DE"/>
              </w:rPr>
              <w:t>16.5</w:t>
            </w:r>
          </w:p>
        </w:tc>
        <w:tc>
          <w:tcPr>
            <w:tcW w:w="1284" w:type="dxa"/>
            <w:shd w:val="clear" w:color="auto" w:fill="auto"/>
            <w:tcPrChange w:id="63" w:author="Paul" w:date="2020-10-14T14:15:00Z">
              <w:tcPr>
                <w:tcW w:w="1195" w:type="dxa"/>
                <w:shd w:val="clear" w:color="auto" w:fill="auto"/>
              </w:tcPr>
            </w:tcPrChange>
          </w:tcPr>
          <w:p w14:paraId="259AF2E9" w14:textId="77777777" w:rsidR="00985C1B" w:rsidRPr="000234A7" w:rsidRDefault="00985C1B" w:rsidP="00F00511">
            <w:pPr>
              <w:pStyle w:val="BodyText"/>
              <w:rPr>
                <w:sz w:val="24"/>
                <w:szCs w:val="24"/>
                <w:lang w:eastAsia="de-DE"/>
              </w:rPr>
            </w:pPr>
            <w:r w:rsidRPr="000234A7">
              <w:rPr>
                <w:sz w:val="24"/>
                <w:szCs w:val="24"/>
                <w:lang w:eastAsia="de-DE"/>
              </w:rPr>
              <w:t>86</w:t>
            </w:r>
          </w:p>
        </w:tc>
      </w:tr>
      <w:tr w:rsidR="00985C1B" w:rsidRPr="00F72078" w14:paraId="3AA18857" w14:textId="77777777" w:rsidTr="005669FA">
        <w:trPr>
          <w:trHeight w:val="178"/>
        </w:trPr>
        <w:tc>
          <w:tcPr>
            <w:tcW w:w="1152" w:type="dxa"/>
            <w:shd w:val="clear" w:color="auto" w:fill="auto"/>
            <w:tcPrChange w:id="64" w:author="Paul" w:date="2020-10-14T14:15:00Z">
              <w:tcPr>
                <w:tcW w:w="1529" w:type="dxa"/>
                <w:shd w:val="clear" w:color="auto" w:fill="auto"/>
              </w:tcPr>
            </w:tcPrChange>
          </w:tcPr>
          <w:p w14:paraId="07714FEF" w14:textId="77777777" w:rsidR="00985C1B" w:rsidRPr="00F72078" w:rsidRDefault="00985C1B" w:rsidP="00F00511">
            <w:pPr>
              <w:pStyle w:val="BodyText"/>
              <w:rPr>
                <w:sz w:val="24"/>
                <w:szCs w:val="24"/>
                <w:lang w:eastAsia="de-DE"/>
              </w:rPr>
            </w:pPr>
            <w:r w:rsidRPr="00F72078">
              <w:rPr>
                <w:sz w:val="24"/>
                <w:szCs w:val="24"/>
                <w:lang w:eastAsia="de-DE"/>
              </w:rPr>
              <w:t>Dynamic</w:t>
            </w:r>
          </w:p>
        </w:tc>
        <w:tc>
          <w:tcPr>
            <w:tcW w:w="1229" w:type="dxa"/>
            <w:shd w:val="clear" w:color="auto" w:fill="auto"/>
            <w:tcPrChange w:id="65" w:author="Paul" w:date="2020-10-14T14:15:00Z">
              <w:tcPr>
                <w:tcW w:w="1343" w:type="dxa"/>
                <w:shd w:val="clear" w:color="auto" w:fill="auto"/>
              </w:tcPr>
            </w:tcPrChange>
          </w:tcPr>
          <w:p w14:paraId="21144B88" w14:textId="77777777" w:rsidR="00985C1B" w:rsidRPr="000234A7" w:rsidRDefault="00985C1B" w:rsidP="00F00511">
            <w:pPr>
              <w:pStyle w:val="BodyText"/>
              <w:rPr>
                <w:sz w:val="24"/>
                <w:szCs w:val="24"/>
                <w:lang w:eastAsia="de-DE"/>
              </w:rPr>
            </w:pPr>
            <w:r w:rsidRPr="000234A7">
              <w:rPr>
                <w:sz w:val="24"/>
                <w:szCs w:val="24"/>
                <w:lang w:eastAsia="de-DE"/>
              </w:rPr>
              <w:t>30.3</w:t>
            </w:r>
          </w:p>
        </w:tc>
        <w:tc>
          <w:tcPr>
            <w:tcW w:w="1284" w:type="dxa"/>
            <w:shd w:val="clear" w:color="auto" w:fill="auto"/>
            <w:tcPrChange w:id="66" w:author="Paul" w:date="2020-10-14T14:15:00Z">
              <w:tcPr>
                <w:tcW w:w="1286" w:type="dxa"/>
                <w:shd w:val="clear" w:color="auto" w:fill="auto"/>
              </w:tcPr>
            </w:tcPrChange>
          </w:tcPr>
          <w:p w14:paraId="22A273BB" w14:textId="77777777" w:rsidR="00985C1B" w:rsidRPr="000234A7" w:rsidRDefault="00985C1B" w:rsidP="00F00511">
            <w:pPr>
              <w:pStyle w:val="BodyText"/>
              <w:rPr>
                <w:sz w:val="24"/>
                <w:szCs w:val="24"/>
                <w:lang w:eastAsia="de-DE"/>
              </w:rPr>
            </w:pPr>
            <w:r w:rsidRPr="000234A7">
              <w:rPr>
                <w:sz w:val="24"/>
                <w:szCs w:val="24"/>
                <w:lang w:eastAsia="de-DE"/>
              </w:rPr>
              <w:t>87.4</w:t>
            </w:r>
          </w:p>
        </w:tc>
        <w:tc>
          <w:tcPr>
            <w:tcW w:w="1229" w:type="dxa"/>
            <w:shd w:val="clear" w:color="auto" w:fill="auto"/>
            <w:tcPrChange w:id="67" w:author="Paul" w:date="2020-10-14T14:15:00Z">
              <w:tcPr>
                <w:tcW w:w="1350" w:type="dxa"/>
                <w:shd w:val="clear" w:color="auto" w:fill="auto"/>
              </w:tcPr>
            </w:tcPrChange>
          </w:tcPr>
          <w:p w14:paraId="4D3E7FCF" w14:textId="77777777" w:rsidR="00985C1B" w:rsidRPr="000234A7" w:rsidRDefault="00985C1B" w:rsidP="00F00511">
            <w:pPr>
              <w:pStyle w:val="BodyText"/>
              <w:rPr>
                <w:sz w:val="24"/>
                <w:szCs w:val="24"/>
                <w:lang w:eastAsia="de-DE"/>
              </w:rPr>
            </w:pPr>
            <w:r w:rsidRPr="000234A7">
              <w:rPr>
                <w:sz w:val="24"/>
                <w:szCs w:val="24"/>
                <w:lang w:eastAsia="de-DE"/>
              </w:rPr>
              <w:t>26.2</w:t>
            </w:r>
          </w:p>
        </w:tc>
        <w:tc>
          <w:tcPr>
            <w:tcW w:w="1284" w:type="dxa"/>
            <w:shd w:val="clear" w:color="auto" w:fill="auto"/>
            <w:tcPrChange w:id="68" w:author="Paul" w:date="2020-10-14T14:15:00Z">
              <w:tcPr>
                <w:tcW w:w="1285" w:type="dxa"/>
                <w:shd w:val="clear" w:color="auto" w:fill="auto"/>
              </w:tcPr>
            </w:tcPrChange>
          </w:tcPr>
          <w:p w14:paraId="71BA0ED9" w14:textId="77777777" w:rsidR="00985C1B" w:rsidRPr="000234A7" w:rsidRDefault="00985C1B" w:rsidP="00F00511">
            <w:pPr>
              <w:pStyle w:val="BodyText"/>
              <w:rPr>
                <w:sz w:val="24"/>
                <w:szCs w:val="24"/>
                <w:lang w:eastAsia="de-DE"/>
              </w:rPr>
            </w:pPr>
            <w:r w:rsidRPr="000234A7">
              <w:rPr>
                <w:sz w:val="24"/>
                <w:szCs w:val="24"/>
                <w:lang w:eastAsia="de-DE"/>
              </w:rPr>
              <w:t>64</w:t>
            </w:r>
          </w:p>
        </w:tc>
        <w:tc>
          <w:tcPr>
            <w:tcW w:w="1229" w:type="dxa"/>
            <w:shd w:val="clear" w:color="auto" w:fill="auto"/>
            <w:tcPrChange w:id="69" w:author="Paul" w:date="2020-10-14T14:15:00Z">
              <w:tcPr>
                <w:tcW w:w="1235" w:type="dxa"/>
                <w:shd w:val="clear" w:color="auto" w:fill="auto"/>
              </w:tcPr>
            </w:tcPrChange>
          </w:tcPr>
          <w:p w14:paraId="09D89532" w14:textId="77777777" w:rsidR="00985C1B" w:rsidRPr="000234A7" w:rsidRDefault="00985C1B" w:rsidP="00F00511">
            <w:pPr>
              <w:pStyle w:val="BodyText"/>
              <w:rPr>
                <w:sz w:val="24"/>
                <w:szCs w:val="24"/>
                <w:lang w:eastAsia="de-DE"/>
              </w:rPr>
            </w:pPr>
            <w:r w:rsidRPr="000234A7">
              <w:rPr>
                <w:sz w:val="24"/>
                <w:szCs w:val="24"/>
                <w:lang w:eastAsia="de-DE"/>
              </w:rPr>
              <w:t>25.3</w:t>
            </w:r>
          </w:p>
        </w:tc>
        <w:tc>
          <w:tcPr>
            <w:tcW w:w="1284" w:type="dxa"/>
            <w:shd w:val="clear" w:color="auto" w:fill="auto"/>
            <w:tcPrChange w:id="70" w:author="Paul" w:date="2020-10-14T14:15:00Z">
              <w:tcPr>
                <w:tcW w:w="1195" w:type="dxa"/>
                <w:shd w:val="clear" w:color="auto" w:fill="auto"/>
              </w:tcPr>
            </w:tcPrChange>
          </w:tcPr>
          <w:p w14:paraId="54E0441A" w14:textId="77777777" w:rsidR="00985C1B" w:rsidRPr="000234A7" w:rsidRDefault="00985C1B" w:rsidP="00F00511">
            <w:pPr>
              <w:pStyle w:val="BodyText"/>
              <w:rPr>
                <w:sz w:val="24"/>
                <w:szCs w:val="24"/>
                <w:lang w:eastAsia="de-DE"/>
              </w:rPr>
            </w:pPr>
            <w:r w:rsidRPr="000234A7">
              <w:rPr>
                <w:sz w:val="24"/>
                <w:szCs w:val="24"/>
                <w:lang w:eastAsia="de-DE"/>
              </w:rPr>
              <w:t>87.9</w:t>
            </w:r>
          </w:p>
        </w:tc>
      </w:tr>
      <w:tr w:rsidR="00985C1B" w14:paraId="30331A87" w14:textId="77777777" w:rsidTr="005669FA">
        <w:trPr>
          <w:trHeight w:val="164"/>
        </w:trPr>
        <w:tc>
          <w:tcPr>
            <w:tcW w:w="1152" w:type="dxa"/>
            <w:shd w:val="clear" w:color="auto" w:fill="auto"/>
            <w:tcPrChange w:id="71" w:author="Paul" w:date="2020-10-14T14:15:00Z">
              <w:tcPr>
                <w:tcW w:w="1529" w:type="dxa"/>
                <w:shd w:val="clear" w:color="auto" w:fill="auto"/>
              </w:tcPr>
            </w:tcPrChange>
          </w:tcPr>
          <w:p w14:paraId="61F844D9" w14:textId="77777777" w:rsidR="00985C1B" w:rsidRPr="00F72078" w:rsidRDefault="00985C1B" w:rsidP="00F00511">
            <w:pPr>
              <w:pStyle w:val="BodyText"/>
              <w:rPr>
                <w:lang w:eastAsia="de-DE"/>
              </w:rPr>
            </w:pPr>
            <w:r w:rsidRPr="00F72078">
              <w:rPr>
                <w:lang w:eastAsia="de-DE"/>
              </w:rPr>
              <w:t>Berthing</w:t>
            </w:r>
          </w:p>
        </w:tc>
        <w:tc>
          <w:tcPr>
            <w:tcW w:w="1229" w:type="dxa"/>
            <w:shd w:val="clear" w:color="auto" w:fill="auto"/>
            <w:tcPrChange w:id="72" w:author="Paul" w:date="2020-10-14T14:15:00Z">
              <w:tcPr>
                <w:tcW w:w="1343" w:type="dxa"/>
                <w:shd w:val="clear" w:color="auto" w:fill="auto"/>
              </w:tcPr>
            </w:tcPrChange>
          </w:tcPr>
          <w:p w14:paraId="0C763178" w14:textId="77777777" w:rsidR="00985C1B" w:rsidRPr="000234A7" w:rsidRDefault="00985C1B" w:rsidP="00F00511">
            <w:pPr>
              <w:pStyle w:val="BodyText"/>
              <w:rPr>
                <w:lang w:eastAsia="de-DE"/>
              </w:rPr>
            </w:pPr>
            <w:r w:rsidRPr="000234A7">
              <w:rPr>
                <w:lang w:eastAsia="de-DE"/>
              </w:rPr>
              <w:t>38.6</w:t>
            </w:r>
          </w:p>
        </w:tc>
        <w:tc>
          <w:tcPr>
            <w:tcW w:w="1284" w:type="dxa"/>
            <w:shd w:val="clear" w:color="auto" w:fill="auto"/>
            <w:tcPrChange w:id="73" w:author="Paul" w:date="2020-10-14T14:15:00Z">
              <w:tcPr>
                <w:tcW w:w="1286" w:type="dxa"/>
                <w:shd w:val="clear" w:color="auto" w:fill="auto"/>
              </w:tcPr>
            </w:tcPrChange>
          </w:tcPr>
          <w:p w14:paraId="2D548D01" w14:textId="77777777" w:rsidR="00985C1B" w:rsidRPr="000234A7" w:rsidRDefault="00985C1B" w:rsidP="00F00511">
            <w:pPr>
              <w:pStyle w:val="BodyText"/>
              <w:rPr>
                <w:lang w:eastAsia="de-DE"/>
              </w:rPr>
            </w:pPr>
            <w:r w:rsidRPr="000234A7">
              <w:rPr>
                <w:lang w:eastAsia="de-DE"/>
              </w:rPr>
              <w:t>87.3</w:t>
            </w:r>
          </w:p>
        </w:tc>
        <w:tc>
          <w:tcPr>
            <w:tcW w:w="1229" w:type="dxa"/>
            <w:shd w:val="clear" w:color="auto" w:fill="auto"/>
            <w:tcPrChange w:id="74" w:author="Paul" w:date="2020-10-14T14:15:00Z">
              <w:tcPr>
                <w:tcW w:w="1350" w:type="dxa"/>
                <w:shd w:val="clear" w:color="auto" w:fill="auto"/>
              </w:tcPr>
            </w:tcPrChange>
          </w:tcPr>
          <w:p w14:paraId="1FB232FC" w14:textId="77777777" w:rsidR="00985C1B" w:rsidRPr="000234A7" w:rsidRDefault="00985C1B" w:rsidP="00F00511">
            <w:pPr>
              <w:pStyle w:val="BodyText"/>
              <w:rPr>
                <w:lang w:eastAsia="de-DE"/>
              </w:rPr>
            </w:pPr>
            <w:r w:rsidRPr="000234A7">
              <w:rPr>
                <w:lang w:eastAsia="de-DE"/>
              </w:rPr>
              <w:t>2.5</w:t>
            </w:r>
          </w:p>
        </w:tc>
        <w:tc>
          <w:tcPr>
            <w:tcW w:w="1284" w:type="dxa"/>
            <w:shd w:val="clear" w:color="auto" w:fill="auto"/>
            <w:tcPrChange w:id="75" w:author="Paul" w:date="2020-10-14T14:15:00Z">
              <w:tcPr>
                <w:tcW w:w="1285" w:type="dxa"/>
                <w:shd w:val="clear" w:color="auto" w:fill="auto"/>
              </w:tcPr>
            </w:tcPrChange>
          </w:tcPr>
          <w:p w14:paraId="125ABC4D" w14:textId="77777777" w:rsidR="00985C1B" w:rsidRPr="000234A7" w:rsidRDefault="00985C1B" w:rsidP="00F00511">
            <w:pPr>
              <w:pStyle w:val="BodyText"/>
              <w:rPr>
                <w:lang w:eastAsia="de-DE"/>
              </w:rPr>
            </w:pPr>
            <w:r w:rsidRPr="000234A7">
              <w:rPr>
                <w:lang w:eastAsia="de-DE"/>
              </w:rPr>
              <w:t>62.7</w:t>
            </w:r>
          </w:p>
        </w:tc>
        <w:tc>
          <w:tcPr>
            <w:tcW w:w="1229" w:type="dxa"/>
            <w:shd w:val="clear" w:color="auto" w:fill="auto"/>
            <w:tcPrChange w:id="76" w:author="Paul" w:date="2020-10-14T14:15:00Z">
              <w:tcPr>
                <w:tcW w:w="1235" w:type="dxa"/>
                <w:shd w:val="clear" w:color="auto" w:fill="auto"/>
              </w:tcPr>
            </w:tcPrChange>
          </w:tcPr>
          <w:p w14:paraId="3DF685C7" w14:textId="77777777" w:rsidR="00985C1B" w:rsidRPr="000234A7" w:rsidRDefault="00985C1B" w:rsidP="00F00511">
            <w:pPr>
              <w:pStyle w:val="BodyText"/>
              <w:rPr>
                <w:lang w:eastAsia="de-DE"/>
              </w:rPr>
            </w:pPr>
            <w:r w:rsidRPr="000234A7">
              <w:rPr>
                <w:lang w:eastAsia="de-DE"/>
              </w:rPr>
              <w:t>12</w:t>
            </w:r>
          </w:p>
        </w:tc>
        <w:tc>
          <w:tcPr>
            <w:tcW w:w="1284" w:type="dxa"/>
            <w:shd w:val="clear" w:color="auto" w:fill="auto"/>
            <w:tcPrChange w:id="77" w:author="Paul" w:date="2020-10-14T14:15:00Z">
              <w:tcPr>
                <w:tcW w:w="1195" w:type="dxa"/>
                <w:shd w:val="clear" w:color="auto" w:fill="auto"/>
              </w:tcPr>
            </w:tcPrChange>
          </w:tcPr>
          <w:p w14:paraId="3576F8CA" w14:textId="77777777" w:rsidR="00985C1B" w:rsidRPr="00F72078" w:rsidRDefault="00985C1B" w:rsidP="00F00511">
            <w:pPr>
              <w:pStyle w:val="BodyText"/>
              <w:rPr>
                <w:lang w:eastAsia="de-DE"/>
              </w:rPr>
            </w:pPr>
            <w:r w:rsidRPr="000234A7">
              <w:rPr>
                <w:lang w:eastAsia="de-DE"/>
              </w:rPr>
              <w:t>93.7</w:t>
            </w:r>
          </w:p>
        </w:tc>
      </w:tr>
    </w:tbl>
    <w:p w14:paraId="501F4163" w14:textId="1AC55549" w:rsidR="00BE67F1" w:rsidRPr="00F72078" w:rsidRDefault="00BE67F1" w:rsidP="00BE67F1">
      <w:pPr>
        <w:pStyle w:val="BodyText"/>
      </w:pPr>
    </w:p>
    <w:p w14:paraId="3350DC98" w14:textId="4FFBDB75" w:rsidR="0051167D" w:rsidRDefault="0051167D" w:rsidP="0051167D">
      <w:pPr>
        <w:pStyle w:val="BodyText"/>
      </w:pPr>
      <w:r w:rsidRPr="00D32207">
        <w:rPr>
          <w:rPrChange w:id="78" w:author="Paul" w:date="2020-10-13T09:33:00Z">
            <w:rPr>
              <w:highlight w:val="yellow"/>
            </w:rPr>
          </w:rPrChange>
        </w:rPr>
        <w:t xml:space="preserve">This Guideline </w:t>
      </w:r>
      <w:ins w:id="79" w:author="Paul F. Mueller" w:date="2020-05-19T14:27:00Z">
        <w:r w:rsidR="00D061FE" w:rsidRPr="00D32207">
          <w:rPr>
            <w:rPrChange w:id="80" w:author="Paul" w:date="2020-10-13T09:33:00Z">
              <w:rPr>
                <w:highlight w:val="yellow"/>
              </w:rPr>
            </w:rPrChange>
          </w:rPr>
          <w:t>supports</w:t>
        </w:r>
      </w:ins>
      <w:ins w:id="81" w:author="Paul" w:date="2020-10-13T09:32:00Z">
        <w:r w:rsidR="00D32207" w:rsidRPr="00D32207">
          <w:rPr>
            <w:rPrChange w:id="82" w:author="Paul" w:date="2020-10-13T09:33:00Z">
              <w:rPr>
                <w:highlight w:val="yellow"/>
              </w:rPr>
            </w:rPrChange>
          </w:rPr>
          <w:t xml:space="preserve"> the provision of</w:t>
        </w:r>
      </w:ins>
      <w:ins w:id="83" w:author="Paul F. Mueller" w:date="2020-05-19T14:27:00Z">
        <w:r w:rsidR="00D061FE" w:rsidRPr="00D32207">
          <w:rPr>
            <w:rPrChange w:id="84" w:author="Paul" w:date="2020-10-13T09:33:00Z">
              <w:rPr>
                <w:highlight w:val="yellow"/>
              </w:rPr>
            </w:rPrChange>
          </w:rPr>
          <w:t xml:space="preserve"> resilient PNT </w:t>
        </w:r>
      </w:ins>
      <w:ins w:id="85" w:author="Paul" w:date="2020-10-13T09:32:00Z">
        <w:r w:rsidR="00D32207" w:rsidRPr="00D32207">
          <w:rPr>
            <w:rPrChange w:id="86" w:author="Paul" w:date="2020-10-13T09:33:00Z">
              <w:rPr>
                <w:highlight w:val="yellow"/>
              </w:rPr>
            </w:rPrChange>
          </w:rPr>
          <w:t xml:space="preserve">services </w:t>
        </w:r>
      </w:ins>
      <w:ins w:id="87" w:author="Paul F. Mueller" w:date="2020-05-19T14:28:00Z">
        <w:r w:rsidR="00D061FE" w:rsidRPr="00D32207">
          <w:rPr>
            <w:rPrChange w:id="88" w:author="Paul" w:date="2020-10-13T09:33:00Z">
              <w:rPr>
                <w:highlight w:val="yellow"/>
              </w:rPr>
            </w:rPrChange>
          </w:rPr>
          <w:t xml:space="preserve">as recommended in the IALA Recommendation R-1017 by introducing ERPS, detailing the system to aid interoperability, outlining practical issues and </w:t>
        </w:r>
      </w:ins>
      <w:ins w:id="89" w:author="Paul F. Mueller" w:date="2020-05-19T14:29:00Z">
        <w:r w:rsidR="00D061FE" w:rsidRPr="00D32207">
          <w:rPr>
            <w:rPrChange w:id="90" w:author="Paul" w:date="2020-10-13T09:33:00Z">
              <w:rPr>
                <w:highlight w:val="yellow"/>
              </w:rPr>
            </w:rPrChange>
          </w:rPr>
          <w:t>defining the next steps in the process to adopt ERPS use.</w:t>
        </w:r>
      </w:ins>
      <w:del w:id="91" w:author="Paul" w:date="2020-10-13T09:33:00Z">
        <w:r w:rsidRPr="00D32207" w:rsidDel="00D32207">
          <w:rPr>
            <w:rPrChange w:id="92" w:author="Paul" w:date="2020-10-13T09:33:00Z">
              <w:rPr>
                <w:highlight w:val="yellow"/>
              </w:rPr>
            </w:rPrChange>
          </w:rPr>
          <w:delText xml:space="preserve">discusses the need for resilient, redundant positioning independent of Global Navigation Satellite Systems, </w:delText>
        </w:r>
        <w:r w:rsidRPr="00D32207" w:rsidDel="00D32207">
          <w:rPr>
            <w:strike/>
            <w:rPrChange w:id="93" w:author="Paul" w:date="2020-10-13T09:33:00Z">
              <w:rPr>
                <w:strike/>
                <w:highlight w:val="yellow"/>
              </w:rPr>
            </w:rPrChange>
          </w:rPr>
          <w:delText>the history and results to-date of ERPS test beds</w:delText>
        </w:r>
        <w:r w:rsidRPr="00D32207" w:rsidDel="00D32207">
          <w:rPr>
            <w:rPrChange w:id="94" w:author="Paul" w:date="2020-10-13T09:33:00Z">
              <w:rPr>
                <w:highlight w:val="yellow"/>
              </w:rPr>
            </w:rPrChange>
          </w:rPr>
          <w:delText xml:space="preserve"> practical issues and next steps in adopting ERPS, including standardization.</w:delText>
        </w:r>
      </w:del>
    </w:p>
    <w:p w14:paraId="02DB210C" w14:textId="60C3350B" w:rsidR="0006368F" w:rsidDel="00940547" w:rsidRDefault="0006368F" w:rsidP="0006368F">
      <w:pPr>
        <w:pStyle w:val="BodyText"/>
        <w:rPr>
          <w:del w:id="95" w:author="Paul" w:date="2020-10-14T14:13:00Z"/>
          <w:lang w:eastAsia="ja-JP"/>
        </w:rPr>
      </w:pPr>
    </w:p>
    <w:p w14:paraId="370EC51C" w14:textId="580AB40D" w:rsidR="00D30E66" w:rsidDel="00940547" w:rsidRDefault="00D30E66" w:rsidP="004944C8">
      <w:pPr>
        <w:pStyle w:val="BodyText"/>
        <w:rPr>
          <w:del w:id="96" w:author="Paul" w:date="2020-10-14T14:13:00Z"/>
        </w:rPr>
      </w:pPr>
    </w:p>
    <w:p w14:paraId="5D7D5CD0" w14:textId="77777777" w:rsidR="00C1231F" w:rsidRDefault="00C1231F" w:rsidP="004944C8">
      <w:pPr>
        <w:pStyle w:val="BodyText"/>
        <w:rPr>
          <w:ins w:id="97" w:author="Paul" w:date="2020-10-13T11:02:00Z"/>
        </w:rPr>
      </w:pPr>
    </w:p>
    <w:p w14:paraId="5E24BF44" w14:textId="77777777" w:rsidR="00C1231F" w:rsidRDefault="00C1231F" w:rsidP="004944C8">
      <w:pPr>
        <w:pStyle w:val="BodyText"/>
        <w:rPr>
          <w:ins w:id="98" w:author="Paul" w:date="2020-10-13T11:02:00Z"/>
        </w:rPr>
      </w:pPr>
    </w:p>
    <w:p w14:paraId="59FAE2FE" w14:textId="77777777" w:rsidR="00C1231F" w:rsidRDefault="00C1231F" w:rsidP="004944C8">
      <w:pPr>
        <w:pStyle w:val="BodyText"/>
        <w:rPr>
          <w:ins w:id="99" w:author="Paul" w:date="2020-10-13T11:02:00Z"/>
        </w:rPr>
      </w:pPr>
    </w:p>
    <w:p w14:paraId="46CE074E" w14:textId="7517A6E0" w:rsidR="00C1231F" w:rsidRDefault="00C1231F" w:rsidP="004944C8">
      <w:pPr>
        <w:pStyle w:val="BodyText"/>
        <w:rPr>
          <w:ins w:id="100" w:author="Paul" w:date="2020-10-14T14:12:00Z"/>
          <w:noProof/>
          <w:lang w:val="en-US"/>
        </w:rPr>
      </w:pPr>
    </w:p>
    <w:p w14:paraId="2769CB93" w14:textId="77777777" w:rsidR="00940547" w:rsidRDefault="00940547" w:rsidP="004944C8">
      <w:pPr>
        <w:pStyle w:val="BodyText"/>
        <w:rPr>
          <w:ins w:id="101" w:author="Paul" w:date="2020-10-13T11:03:00Z"/>
          <w:noProof/>
          <w:lang w:val="en-US"/>
        </w:rPr>
      </w:pPr>
    </w:p>
    <w:p w14:paraId="4CAC91EC" w14:textId="26C88F46" w:rsidR="00D30E66" w:rsidRDefault="005426E0">
      <w:pPr>
        <w:pStyle w:val="Figurecaption"/>
        <w:ind w:left="1170" w:hanging="1170"/>
        <w:jc w:val="center"/>
        <w:pPrChange w:id="102" w:author="Paul" w:date="2020-10-13T11:05:00Z">
          <w:pPr>
            <w:pStyle w:val="BodyText"/>
          </w:pPr>
        </w:pPrChange>
      </w:pPr>
      <w:bookmarkStart w:id="103" w:name="_Toc53480238"/>
      <w:bookmarkStart w:id="104" w:name="_Hlk53577091"/>
      <w:r>
        <w:rPr>
          <w:noProof/>
          <w:lang w:val="en-US"/>
        </w:rPr>
        <w:lastRenderedPageBreak/>
        <w:drawing>
          <wp:anchor distT="0" distB="0" distL="114300" distR="114300" simplePos="0" relativeHeight="251658240" behindDoc="0" locked="0" layoutInCell="1" allowOverlap="1" wp14:anchorId="20F5165B" wp14:editId="1B452938">
            <wp:simplePos x="0" y="0"/>
            <wp:positionH relativeFrom="page">
              <wp:posOffset>1295400</wp:posOffset>
            </wp:positionH>
            <wp:positionV relativeFrom="paragraph">
              <wp:posOffset>3175</wp:posOffset>
            </wp:positionV>
            <wp:extent cx="4702810" cy="2895600"/>
            <wp:effectExtent l="0" t="0" r="2540" b="0"/>
            <wp:wrapTopAndBottom/>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ERPS.emf"/>
                    <pic:cNvPicPr/>
                  </pic:nvPicPr>
                  <pic:blipFill>
                    <a:blip r:embed="rId28">
                      <a:extLst>
                        <a:ext uri="{28A0092B-C50C-407E-A947-70E740481C1C}">
                          <a14:useLocalDpi xmlns:a14="http://schemas.microsoft.com/office/drawing/2010/main" val="0"/>
                        </a:ext>
                      </a:extLst>
                    </a:blip>
                    <a:stretch>
                      <a:fillRect/>
                    </a:stretch>
                  </pic:blipFill>
                  <pic:spPr>
                    <a:xfrm>
                      <a:off x="0" y="0"/>
                      <a:ext cx="4702810" cy="2895600"/>
                    </a:xfrm>
                    <a:prstGeom prst="rect">
                      <a:avLst/>
                    </a:prstGeom>
                  </pic:spPr>
                </pic:pic>
              </a:graphicData>
            </a:graphic>
            <wp14:sizeRelH relativeFrom="margin">
              <wp14:pctWidth>0</wp14:pctWidth>
            </wp14:sizeRelH>
            <wp14:sizeRelV relativeFrom="margin">
              <wp14:pctHeight>0</wp14:pctHeight>
            </wp14:sizeRelV>
          </wp:anchor>
        </w:drawing>
      </w:r>
      <w:ins w:id="105" w:author="Paul" w:date="2020-10-13T11:05:00Z">
        <w:r w:rsidR="00C1231F">
          <w:t>T</w:t>
        </w:r>
        <w:bookmarkStart w:id="106" w:name="_Hlk53577171"/>
        <w:r w:rsidR="00C1231F">
          <w:t>ypical ERPS System</w:t>
        </w:r>
      </w:ins>
      <w:bookmarkEnd w:id="103"/>
    </w:p>
    <w:p w14:paraId="6CCED369" w14:textId="32083E38" w:rsidR="00D30E66" w:rsidRDefault="00A6415A" w:rsidP="004E0B03">
      <w:pPr>
        <w:pStyle w:val="Heading2"/>
      </w:pPr>
      <w:bookmarkStart w:id="107" w:name="_Toc53480172"/>
      <w:bookmarkEnd w:id="104"/>
      <w:bookmarkEnd w:id="106"/>
      <w:r>
        <w:t>INTERNATIONAL ACTIVITY</w:t>
      </w:r>
      <w:bookmarkEnd w:id="107"/>
    </w:p>
    <w:p w14:paraId="157590B4" w14:textId="14C008AA" w:rsidR="00F72078" w:rsidRDefault="00F72078" w:rsidP="0051167D">
      <w:pPr>
        <w:pStyle w:val="BodyText"/>
        <w:rPr>
          <w:ins w:id="108" w:author="Paul" w:date="2020-10-13T09:41:00Z"/>
        </w:rPr>
      </w:pPr>
      <w:moveToRangeStart w:id="109" w:author="Paul" w:date="2020-10-13T09:38:00Z" w:name="move53474333"/>
      <w:r w:rsidRPr="00F72078">
        <w:t xml:space="preserve">There have been a number of ERPS sea trials in Denmark, UK and Singapore, sponsored by the EU EfficienSea </w:t>
      </w:r>
      <w:del w:id="110" w:author="Paul" w:date="2020-10-13T09:39:00Z">
        <w:r w:rsidRPr="00F72078" w:rsidDel="00F72078">
          <w:delText xml:space="preserve">(Danish Maritime Authority) </w:delText>
        </w:r>
      </w:del>
      <w:r w:rsidRPr="00F72078">
        <w:t xml:space="preserve">project, the EU ACCSEAS </w:t>
      </w:r>
      <w:del w:id="111" w:author="Paul" w:date="2020-10-13T09:39:00Z">
        <w:r w:rsidRPr="00F72078" w:rsidDel="00F72078">
          <w:delText>(General Lighthouse Authorities of the United Kingdom and Ireland)</w:delText>
        </w:r>
      </w:del>
      <w:r w:rsidRPr="00F72078">
        <w:t xml:space="preserve"> project and by the Maritime and Port Authority of Singapore. </w:t>
      </w:r>
      <w:del w:id="112" w:author="Paul" w:date="2020-10-13T09:39:00Z">
        <w:r w:rsidRPr="00F72078" w:rsidDel="00F72078">
          <w:delText xml:space="preserve">ERPS is an open system in the public domain. </w:delText>
        </w:r>
      </w:del>
      <w:r w:rsidRPr="00F72078">
        <w:t xml:space="preserve">ERPS has </w:t>
      </w:r>
      <w:ins w:id="113" w:author="Paul" w:date="2020-10-13T09:39:00Z">
        <w:r>
          <w:t xml:space="preserve">also </w:t>
        </w:r>
      </w:ins>
      <w:r w:rsidRPr="00F72078">
        <w:t>been the subject of a number of IALA input papers, two IALA Conference presentations and e-Navigation Underway conference presentations.</w:t>
      </w:r>
      <w:moveToRangeEnd w:id="109"/>
      <w:ins w:id="114" w:author="Paul" w:date="2020-10-13T09:40:00Z">
        <w:r w:rsidRPr="00F72078">
          <w:t xml:space="preserve"> </w:t>
        </w:r>
        <w:r>
          <w:t xml:space="preserve">More </w:t>
        </w:r>
        <w:r w:rsidRPr="00F72078">
          <w:t xml:space="preserve">Information on </w:t>
        </w:r>
        <w:r>
          <w:t>the various sea tri</w:t>
        </w:r>
        <w:r w:rsidRPr="00F72078">
          <w:t xml:space="preserve">als can be found </w:t>
        </w:r>
        <w:r>
          <w:t xml:space="preserve">in Annex B </w:t>
        </w:r>
      </w:ins>
      <w:ins w:id="115" w:author="Paul" w:date="2020-10-13T09:41:00Z">
        <w:r>
          <w:t xml:space="preserve">and </w:t>
        </w:r>
      </w:ins>
      <w:ins w:id="116" w:author="Paul" w:date="2020-10-13T09:40:00Z">
        <w:r w:rsidRPr="00F72078">
          <w:t xml:space="preserve">at the IALA Testbeds web site: </w:t>
        </w:r>
      </w:ins>
      <w:ins w:id="117" w:author="Paul" w:date="2020-10-13T09:41:00Z">
        <w:r>
          <w:fldChar w:fldCharType="begin"/>
        </w:r>
        <w:r>
          <w:instrText xml:space="preserve"> HYPERLINK "</w:instrText>
        </w:r>
      </w:ins>
      <w:ins w:id="118" w:author="Paul" w:date="2020-10-13T09:40:00Z">
        <w:r w:rsidRPr="00F72078">
          <w:instrText>https://www.iala-aism.org/technical/e-nav-testbeds/</w:instrText>
        </w:r>
      </w:ins>
      <w:ins w:id="119" w:author="Paul" w:date="2020-10-13T09:41:00Z">
        <w:r>
          <w:instrText xml:space="preserve">" </w:instrText>
        </w:r>
        <w:r>
          <w:fldChar w:fldCharType="separate"/>
        </w:r>
      </w:ins>
      <w:ins w:id="120" w:author="Paul" w:date="2020-10-13T09:40:00Z">
        <w:r w:rsidRPr="00B5618B">
          <w:rPr>
            <w:rStyle w:val="Hyperlink"/>
          </w:rPr>
          <w:t>https://www.iala-aism.org/technical/e-nav-testbeds/</w:t>
        </w:r>
      </w:ins>
      <w:ins w:id="121" w:author="Paul" w:date="2020-10-13T09:41:00Z">
        <w:r>
          <w:fldChar w:fldCharType="end"/>
        </w:r>
        <w:r>
          <w:t>.</w:t>
        </w:r>
      </w:ins>
    </w:p>
    <w:p w14:paraId="34C79156" w14:textId="1CEE20A3" w:rsidR="001F2EB4" w:rsidRPr="00545E84" w:rsidRDefault="001F2EB4" w:rsidP="0051167D">
      <w:pPr>
        <w:pStyle w:val="BodyText"/>
        <w:rPr>
          <w:ins w:id="122" w:author="Paul" w:date="2020-10-13T09:42:00Z"/>
          <w:rPrChange w:id="123" w:author="Paul" w:date="2020-10-13T09:44:00Z">
            <w:rPr>
              <w:ins w:id="124" w:author="Paul" w:date="2020-10-13T09:42:00Z"/>
              <w:highlight w:val="yellow"/>
            </w:rPr>
          </w:rPrChange>
        </w:rPr>
      </w:pPr>
      <w:r w:rsidRPr="00545E84">
        <w:rPr>
          <w:rPrChange w:id="125" w:author="Paul" w:date="2020-10-13T09:44:00Z">
            <w:rPr>
              <w:highlight w:val="yellow"/>
            </w:rPr>
          </w:rPrChange>
        </w:rPr>
        <w:t xml:space="preserve">One of the aims of this Guideline is to </w:t>
      </w:r>
      <w:ins w:id="126" w:author="Paul" w:date="2020-10-13T09:41:00Z">
        <w:r w:rsidR="00F72078" w:rsidRPr="00545E84">
          <w:rPr>
            <w:rPrChange w:id="127" w:author="Paul" w:date="2020-10-13T09:44:00Z">
              <w:rPr>
                <w:highlight w:val="yellow"/>
              </w:rPr>
            </w:rPrChange>
          </w:rPr>
          <w:t xml:space="preserve">further </w:t>
        </w:r>
      </w:ins>
      <w:r w:rsidRPr="00545E84">
        <w:rPr>
          <w:rPrChange w:id="128" w:author="Paul" w:date="2020-10-13T09:44:00Z">
            <w:rPr>
              <w:highlight w:val="yellow"/>
            </w:rPr>
          </w:rPrChange>
        </w:rPr>
        <w:t>inform mariners and manufacturers alike</w:t>
      </w:r>
      <w:ins w:id="129" w:author="Paul" w:date="2020-10-13T09:41:00Z">
        <w:r w:rsidR="00F72078" w:rsidRPr="00545E84">
          <w:rPr>
            <w:rPrChange w:id="130" w:author="Paul" w:date="2020-10-13T09:44:00Z">
              <w:rPr>
                <w:highlight w:val="yellow"/>
              </w:rPr>
            </w:rPrChange>
          </w:rPr>
          <w:t xml:space="preserve"> about ERPS Techn</w:t>
        </w:r>
      </w:ins>
      <w:ins w:id="131" w:author="Paul" w:date="2020-10-13T11:11:00Z">
        <w:r w:rsidR="0029555A">
          <w:t>o</w:t>
        </w:r>
      </w:ins>
      <w:ins w:id="132" w:author="Paul" w:date="2020-10-13T09:41:00Z">
        <w:r w:rsidR="00F72078" w:rsidRPr="00545E84">
          <w:rPr>
            <w:rPrChange w:id="133" w:author="Paul" w:date="2020-10-13T09:44:00Z">
              <w:rPr>
                <w:highlight w:val="yellow"/>
              </w:rPr>
            </w:rPrChange>
          </w:rPr>
          <w:t>logy</w:t>
        </w:r>
      </w:ins>
      <w:r w:rsidRPr="00545E84">
        <w:rPr>
          <w:rPrChange w:id="134" w:author="Paul" w:date="2020-10-13T09:44:00Z">
            <w:rPr>
              <w:highlight w:val="yellow"/>
            </w:rPr>
          </w:rPrChange>
        </w:rPr>
        <w:t>.  Trials to date have been conducted by a limited set of participants and it is recognized that a standard approach is required to ensure interoperability between eRacon and eRadars developed by different manufacturers.  This Guideline sets out the signal specification and design to aid this interoperability by setting a common approach.</w:t>
      </w:r>
    </w:p>
    <w:p w14:paraId="0B3AB4F5" w14:textId="2F750F87" w:rsidR="00F72078" w:rsidRPr="00545E84" w:rsidRDefault="00F72078" w:rsidP="0051167D">
      <w:pPr>
        <w:pStyle w:val="BodyText"/>
        <w:rPr>
          <w:rPrChange w:id="135" w:author="Paul" w:date="2020-10-13T09:44:00Z">
            <w:rPr>
              <w:highlight w:val="yellow"/>
            </w:rPr>
          </w:rPrChange>
        </w:rPr>
      </w:pPr>
      <w:ins w:id="136" w:author="Paul" w:date="2020-10-13T09:42:00Z">
        <w:r w:rsidRPr="00545E84">
          <w:rPr>
            <w:rPrChange w:id="137" w:author="Paul" w:date="2020-10-13T09:44:00Z">
              <w:rPr>
                <w:highlight w:val="yellow"/>
              </w:rPr>
            </w:rPrChange>
          </w:rPr>
          <w:t>To aid the standardisation, the signal specification that was developed dur</w:t>
        </w:r>
      </w:ins>
      <w:ins w:id="138" w:author="Paul" w:date="2020-10-13T09:43:00Z">
        <w:r w:rsidRPr="00545E84">
          <w:rPr>
            <w:rPrChange w:id="139" w:author="Paul" w:date="2020-10-13T09:44:00Z">
              <w:rPr>
                <w:highlight w:val="yellow"/>
              </w:rPr>
            </w:rPrChange>
          </w:rPr>
          <w:t>ing the tests has been inc</w:t>
        </w:r>
      </w:ins>
      <w:ins w:id="140" w:author="Paul" w:date="2020-10-13T11:11:00Z">
        <w:r w:rsidR="0029555A">
          <w:t>l</w:t>
        </w:r>
      </w:ins>
      <w:ins w:id="141" w:author="Paul" w:date="2020-10-13T09:43:00Z">
        <w:r w:rsidRPr="00545E84">
          <w:rPr>
            <w:rPrChange w:id="142" w:author="Paul" w:date="2020-10-13T09:44:00Z">
              <w:rPr>
                <w:highlight w:val="yellow"/>
              </w:rPr>
            </w:rPrChange>
          </w:rPr>
          <w:t>uded as Annex A. The draft signal specification is offered as a starting point for further developments and standardisation.</w:t>
        </w:r>
      </w:ins>
    </w:p>
    <w:p w14:paraId="12AB0697" w14:textId="66C17594" w:rsidR="001F2EB4" w:rsidRPr="001F2EB4" w:rsidDel="00F72078" w:rsidRDefault="001F2EB4" w:rsidP="0051167D">
      <w:pPr>
        <w:pStyle w:val="BodyText"/>
        <w:rPr>
          <w:del w:id="143" w:author="Paul" w:date="2020-10-13T09:42:00Z"/>
          <w:highlight w:val="yellow"/>
        </w:rPr>
      </w:pPr>
      <w:del w:id="144" w:author="Paul" w:date="2020-10-13T09:42:00Z">
        <w:r w:rsidDel="00F72078">
          <w:rPr>
            <w:highlight w:val="yellow"/>
          </w:rPr>
          <w:delText>In some combination with this text:</w:delText>
        </w:r>
      </w:del>
    </w:p>
    <w:p w14:paraId="516E2DDB" w14:textId="6E13E764" w:rsidR="0051167D" w:rsidDel="00F72078" w:rsidRDefault="0051167D" w:rsidP="0051167D">
      <w:pPr>
        <w:pStyle w:val="BodyText"/>
        <w:rPr>
          <w:ins w:id="145" w:author="Paul F. Mueller" w:date="2020-05-19T14:30:00Z"/>
          <w:moveFrom w:id="146" w:author="Paul" w:date="2020-10-13T09:38:00Z"/>
          <w:highlight w:val="yellow"/>
        </w:rPr>
      </w:pPr>
      <w:moveFromRangeStart w:id="147" w:author="Paul" w:date="2020-10-13T09:38:00Z" w:name="move53474333"/>
      <w:moveFrom w:id="148" w:author="Paul" w:date="2020-10-13T09:38:00Z">
        <w:r w:rsidDel="00F72078">
          <w:rPr>
            <w:highlight w:val="yellow"/>
          </w:rPr>
          <w:t>There have been a number of ERPS sea trials in Denmark, UK and Singapore, sponsored by the EU Efficien</w:t>
        </w:r>
        <w:r w:rsidR="002E219D" w:rsidDel="00F72078">
          <w:rPr>
            <w:highlight w:val="yellow"/>
          </w:rPr>
          <w:t>S</w:t>
        </w:r>
        <w:r w:rsidDel="00F72078">
          <w:rPr>
            <w:highlight w:val="yellow"/>
          </w:rPr>
          <w:t xml:space="preserve">ea </w:t>
        </w:r>
        <w:r w:rsidR="002E219D" w:rsidDel="00F72078">
          <w:rPr>
            <w:highlight w:val="yellow"/>
          </w:rPr>
          <w:t xml:space="preserve">(Danish Maritime Authority) project, the EU </w:t>
        </w:r>
        <w:r w:rsidDel="00F72078">
          <w:rPr>
            <w:highlight w:val="yellow"/>
          </w:rPr>
          <w:t>A</w:t>
        </w:r>
        <w:r w:rsidR="002E219D" w:rsidDel="00F72078">
          <w:rPr>
            <w:highlight w:val="yellow"/>
          </w:rPr>
          <w:t>CCSEAS</w:t>
        </w:r>
        <w:r w:rsidDel="00F72078">
          <w:rPr>
            <w:highlight w:val="yellow"/>
          </w:rPr>
          <w:t xml:space="preserve"> </w:t>
        </w:r>
        <w:r w:rsidR="002E219D" w:rsidDel="00F72078">
          <w:rPr>
            <w:highlight w:val="yellow"/>
          </w:rPr>
          <w:t>(General Lighthouse Authorities of the United Kingdom and Ireland) project</w:t>
        </w:r>
        <w:r w:rsidDel="00F72078">
          <w:rPr>
            <w:highlight w:val="yellow"/>
          </w:rPr>
          <w:t xml:space="preserve"> and by</w:t>
        </w:r>
        <w:r w:rsidR="00DE1F6A" w:rsidDel="00F72078">
          <w:rPr>
            <w:highlight w:val="yellow"/>
          </w:rPr>
          <w:t xml:space="preserve"> </w:t>
        </w:r>
        <w:r w:rsidR="002E219D" w:rsidDel="00F72078">
          <w:rPr>
            <w:highlight w:val="yellow"/>
          </w:rPr>
          <w:t>the Maritime and Port Authority of Singapore</w:t>
        </w:r>
        <w:r w:rsidDel="00F72078">
          <w:rPr>
            <w:highlight w:val="yellow"/>
          </w:rPr>
          <w:t>. ERPS is an open system in the public domain. ERPS has been the subject of a number of IALA input papers, two IALA Conference presentations and e-Navigation Underway conference</w:t>
        </w:r>
        <w:r w:rsidR="001F2EB4" w:rsidDel="00F72078">
          <w:rPr>
            <w:highlight w:val="yellow"/>
          </w:rPr>
          <w:t xml:space="preserve"> presentations</w:t>
        </w:r>
        <w:r w:rsidDel="00F72078">
          <w:rPr>
            <w:highlight w:val="yellow"/>
          </w:rPr>
          <w:t>.</w:t>
        </w:r>
      </w:moveFrom>
    </w:p>
    <w:moveFromRangeEnd w:id="147"/>
    <w:p w14:paraId="3316D957" w14:textId="1B7B17A2" w:rsidR="00D061FE" w:rsidDel="00F72078" w:rsidRDefault="00D061FE" w:rsidP="0051167D">
      <w:pPr>
        <w:pStyle w:val="BodyText"/>
        <w:rPr>
          <w:del w:id="149" w:author="Paul" w:date="2020-10-13T09:43:00Z"/>
          <w:highlight w:val="yellow"/>
        </w:rPr>
      </w:pPr>
      <w:ins w:id="150" w:author="Paul F. Mueller" w:date="2020-05-19T14:30:00Z">
        <w:del w:id="151" w:author="Paul" w:date="2020-10-13T09:43:00Z">
          <w:r w:rsidDel="00F72078">
            <w:rPr>
              <w:highlight w:val="yellow"/>
            </w:rPr>
            <w:delText>Please see Annex B for more information on the various sea trials.</w:delText>
          </w:r>
        </w:del>
      </w:ins>
    </w:p>
    <w:p w14:paraId="0D80B40B" w14:textId="5020A21F" w:rsidR="001F7D6A" w:rsidDel="00F72078" w:rsidRDefault="00D061FE" w:rsidP="0051167D">
      <w:pPr>
        <w:pStyle w:val="BodyText"/>
        <w:rPr>
          <w:del w:id="152" w:author="Paul" w:date="2020-10-13T09:43:00Z"/>
          <w:highlight w:val="yellow"/>
        </w:rPr>
      </w:pPr>
      <w:ins w:id="153" w:author="Paul F. Mueller" w:date="2020-05-19T14:31:00Z">
        <w:del w:id="154" w:author="Paul" w:date="2020-10-13T09:43:00Z">
          <w:r w:rsidDel="00F72078">
            <w:rPr>
              <w:highlight w:val="yellow"/>
            </w:rPr>
            <w:delText>Information on ERPS trials can also be found at the IALA Testbeds web site</w:delText>
          </w:r>
        </w:del>
      </w:ins>
      <w:ins w:id="155" w:author="Paul F. Mueller" w:date="2020-05-19T14:32:00Z">
        <w:del w:id="156" w:author="Paul" w:date="2020-10-13T09:43:00Z">
          <w:r w:rsidDel="00F72078">
            <w:rPr>
              <w:highlight w:val="yellow"/>
            </w:rPr>
            <w:delText xml:space="preserve">: </w:delText>
          </w:r>
          <w:r w:rsidDel="00F72078">
            <w:rPr>
              <w:highlight w:val="yellow"/>
            </w:rPr>
            <w:fldChar w:fldCharType="begin"/>
          </w:r>
          <w:r w:rsidDel="00F72078">
            <w:rPr>
              <w:highlight w:val="yellow"/>
            </w:rPr>
            <w:delInstrText xml:space="preserve"> HYPERLINK "https://www.iala-aism.org/technical/e-nav-testbeds/" </w:delInstrText>
          </w:r>
          <w:r w:rsidDel="00F72078">
            <w:rPr>
              <w:highlight w:val="yellow"/>
            </w:rPr>
            <w:fldChar w:fldCharType="separate"/>
          </w:r>
          <w:r w:rsidRPr="00D061FE" w:rsidDel="00F72078">
            <w:rPr>
              <w:rStyle w:val="Hyperlink"/>
              <w:highlight w:val="yellow"/>
            </w:rPr>
            <w:delText>https://www.iala-aism.org/technical/e-nav-testbeds/</w:delText>
          </w:r>
          <w:r w:rsidDel="00F72078">
            <w:rPr>
              <w:highlight w:val="yellow"/>
            </w:rPr>
            <w:fldChar w:fldCharType="end"/>
          </w:r>
        </w:del>
      </w:ins>
      <w:del w:id="157" w:author="Paul" w:date="2020-10-13T09:43:00Z">
        <w:r w:rsidR="001F7D6A" w:rsidDel="00F72078">
          <w:rPr>
            <w:highlight w:val="yellow"/>
          </w:rPr>
          <w:delText>Reference IALA test bed …</w:delText>
        </w:r>
      </w:del>
    </w:p>
    <w:p w14:paraId="136EFB50" w14:textId="77777777" w:rsidR="0051167D" w:rsidRDefault="0051167D" w:rsidP="004944C8">
      <w:pPr>
        <w:pStyle w:val="BodyText"/>
      </w:pPr>
    </w:p>
    <w:p w14:paraId="2C648672" w14:textId="6614D9A1" w:rsidR="00A524B5" w:rsidRDefault="008B2E01" w:rsidP="006744D8">
      <w:pPr>
        <w:pStyle w:val="Heading2"/>
      </w:pPr>
      <w:bookmarkStart w:id="158" w:name="_Toc53480173"/>
      <w:r>
        <w:t>RESILIENT PNT AND BACKUP SYSTEMS</w:t>
      </w:r>
      <w:bookmarkEnd w:id="158"/>
    </w:p>
    <w:p w14:paraId="27869503" w14:textId="77777777" w:rsidR="00A524B5" w:rsidRDefault="00A524B5" w:rsidP="00A524B5">
      <w:pPr>
        <w:pStyle w:val="Heading2separationline"/>
      </w:pPr>
    </w:p>
    <w:p w14:paraId="6B53E933" w14:textId="4ACAF416" w:rsidR="00D30E66" w:rsidRDefault="0006368F" w:rsidP="00A748A1">
      <w:pPr>
        <w:pStyle w:val="BodyText"/>
      </w:pPr>
      <w:r w:rsidRPr="0006368F">
        <w:t xml:space="preserve">GNSS has been widely recognised as the primary </w:t>
      </w:r>
      <w:r w:rsidR="00263D2F">
        <w:t>Position</w:t>
      </w:r>
      <w:ins w:id="159" w:author="Paul" w:date="2020-10-13T09:44:00Z">
        <w:r w:rsidR="00545E84">
          <w:t xml:space="preserve">, </w:t>
        </w:r>
      </w:ins>
      <w:del w:id="160" w:author="Paul" w:date="2020-10-13T11:11:00Z">
        <w:r w:rsidR="00263D2F" w:rsidDel="0029555A">
          <w:delText xml:space="preserve"> </w:delText>
        </w:r>
      </w:del>
      <w:r w:rsidR="00263D2F">
        <w:t xml:space="preserve">Navigation </w:t>
      </w:r>
      <w:ins w:id="161" w:author="Paul" w:date="2020-10-13T09:44:00Z">
        <w:r w:rsidR="00545E84">
          <w:t xml:space="preserve">and </w:t>
        </w:r>
      </w:ins>
      <w:r w:rsidR="00263D2F">
        <w:t>Timing (</w:t>
      </w:r>
      <w:r w:rsidRPr="0006368F">
        <w:t>PNT</w:t>
      </w:r>
      <w:r w:rsidR="00263D2F">
        <w:t>)</w:t>
      </w:r>
      <w:r w:rsidRPr="0006368F">
        <w:t xml:space="preserve"> data source. However, its vulnerabilities</w:t>
      </w:r>
      <w:del w:id="162" w:author="Paul" w:date="2020-10-13T09:44:00Z">
        <w:r w:rsidRPr="0006368F" w:rsidDel="00545E84">
          <w:delText xml:space="preserve"> have been identified</w:delText>
        </w:r>
      </w:del>
      <w:r w:rsidRPr="0006368F">
        <w:t>, which could lead to GNSS outage or provi</w:t>
      </w:r>
      <w:ins w:id="163" w:author="Paul" w:date="2020-10-13T09:45:00Z">
        <w:r w:rsidR="00545E84">
          <w:t>sion</w:t>
        </w:r>
      </w:ins>
      <w:del w:id="164" w:author="Paul" w:date="2020-10-13T09:45:00Z">
        <w:r w:rsidRPr="0006368F" w:rsidDel="00545E84">
          <w:delText>ding</w:delText>
        </w:r>
      </w:del>
      <w:ins w:id="165" w:author="Paul" w:date="2020-10-13T09:45:00Z">
        <w:r w:rsidR="00545E84">
          <w:t xml:space="preserve"> of</w:t>
        </w:r>
      </w:ins>
      <w:r w:rsidRPr="0006368F">
        <w:t xml:space="preserve"> erroneous </w:t>
      </w:r>
      <w:ins w:id="166" w:author="Paul" w:date="2020-10-13T09:45:00Z">
        <w:r w:rsidR="00545E84">
          <w:t>PNT</w:t>
        </w:r>
      </w:ins>
      <w:del w:id="167" w:author="Paul" w:date="2020-10-13T09:45:00Z">
        <w:r w:rsidRPr="0006368F" w:rsidDel="00545E84">
          <w:delText>position</w:delText>
        </w:r>
      </w:del>
      <w:r w:rsidRPr="0006368F">
        <w:t xml:space="preserve"> information</w:t>
      </w:r>
      <w:ins w:id="168" w:author="Paul" w:date="2020-10-13T09:45:00Z">
        <w:r w:rsidR="00545E84">
          <w:t xml:space="preserve"> and </w:t>
        </w:r>
      </w:ins>
      <w:del w:id="169" w:author="Paul" w:date="2020-10-13T09:45:00Z">
        <w:r w:rsidRPr="0006368F" w:rsidDel="00545E84">
          <w:delText>. This</w:delText>
        </w:r>
      </w:del>
      <w:r w:rsidRPr="0006368F">
        <w:t xml:space="preserve"> make</w:t>
      </w:r>
      <w:del w:id="170" w:author="Paul" w:date="2020-10-13T09:45:00Z">
        <w:r w:rsidRPr="0006368F" w:rsidDel="00545E84">
          <w:delText>s</w:delText>
        </w:r>
      </w:del>
      <w:r w:rsidRPr="0006368F">
        <w:t xml:space="preserve"> GNSS-dependent navigation systems unable to p</w:t>
      </w:r>
      <w:r w:rsidR="00934394">
        <w:t>rovide the expected performance</w:t>
      </w:r>
      <w:ins w:id="171" w:author="Paul" w:date="2020-10-13T09:45:00Z">
        <w:r w:rsidR="00545E84">
          <w:t xml:space="preserve">, </w:t>
        </w:r>
        <w:r w:rsidR="00545E84">
          <w:lastRenderedPageBreak/>
          <w:t xml:space="preserve">have been identified. </w:t>
        </w:r>
      </w:ins>
      <w:r w:rsidR="00934394">
        <w:t xml:space="preserve">. </w:t>
      </w:r>
      <w:r w:rsidRPr="0006368F">
        <w:t>IMO, in its e-Navigation Strategy Implem</w:t>
      </w:r>
      <w:r w:rsidR="00934394">
        <w:t>entation Plan (MSC.1/Circ.1595)</w:t>
      </w:r>
      <w:r w:rsidRPr="0006368F">
        <w:t xml:space="preserve"> identifie</w:t>
      </w:r>
      <w:ins w:id="172" w:author="Paul" w:date="2020-10-13T09:46:00Z">
        <w:r w:rsidR="00545E84">
          <w:t>d</w:t>
        </w:r>
      </w:ins>
      <w:del w:id="173" w:author="Paul" w:date="2020-10-13T09:46:00Z">
        <w:r w:rsidRPr="0006368F" w:rsidDel="00545E84">
          <w:delText>s</w:delText>
        </w:r>
      </w:del>
      <w:r w:rsidR="00934394">
        <w:t xml:space="preserve"> and captured</w:t>
      </w:r>
      <w:r w:rsidRPr="0006368F">
        <w:t xml:space="preserve"> the risk as one of the Risk Control Options (RCO 5) “Improved reliability and resilience of </w:t>
      </w:r>
      <w:r w:rsidR="00934394" w:rsidRPr="0006368F">
        <w:t>on-board</w:t>
      </w:r>
      <w:r w:rsidRPr="0006368F">
        <w:t xml:space="preserve"> PNT systems”. In order to achieve resilience in PNT </w:t>
      </w:r>
      <w:r w:rsidR="00934394">
        <w:t xml:space="preserve">service </w:t>
      </w:r>
      <w:r w:rsidRPr="0006368F">
        <w:t>provision, it is necessar</w:t>
      </w:r>
      <w:r w:rsidR="00934394">
        <w:t xml:space="preserve">y to put in place a </w:t>
      </w:r>
      <w:r w:rsidRPr="0006368F">
        <w:t>back-up or fall-back arrangement</w:t>
      </w:r>
      <w:r w:rsidR="00934394">
        <w:t>s u</w:t>
      </w:r>
      <w:r w:rsidRPr="0006368F">
        <w:t>tilis</w:t>
      </w:r>
      <w:r w:rsidR="00934394">
        <w:t>ing</w:t>
      </w:r>
      <w:r w:rsidRPr="0006368F">
        <w:t xml:space="preserve"> </w:t>
      </w:r>
      <w:del w:id="174" w:author="Paul" w:date="2020-10-13T09:46:00Z">
        <w:r w:rsidRPr="0006368F" w:rsidDel="00545E84">
          <w:delText>the</w:delText>
        </w:r>
      </w:del>
      <w:ins w:id="175" w:author="Paul" w:date="2020-10-13T09:46:00Z">
        <w:r w:rsidR="00545E84">
          <w:t xml:space="preserve">alternative </w:t>
        </w:r>
      </w:ins>
      <w:del w:id="176" w:author="Paul" w:date="2020-10-13T09:46:00Z">
        <w:r w:rsidRPr="0006368F" w:rsidDel="00545E84">
          <w:delText xml:space="preserve"> </w:delText>
        </w:r>
      </w:del>
      <w:r w:rsidRPr="0006368F">
        <w:t>techniques that do not share the failure modes of GNSS</w:t>
      </w:r>
      <w:r w:rsidR="00934394">
        <w:t>. I</w:t>
      </w:r>
      <w:r w:rsidRPr="0006368F">
        <w:t xml:space="preserve">n the case of GNSS outage or malfunction, the </w:t>
      </w:r>
      <w:ins w:id="177" w:author="Paul" w:date="2020-10-13T09:46:00Z">
        <w:r w:rsidR="00545E84">
          <w:t>alternative</w:t>
        </w:r>
      </w:ins>
      <w:del w:id="178" w:author="Paul" w:date="2020-10-13T09:46:00Z">
        <w:r w:rsidR="00934394" w:rsidDel="00545E84">
          <w:delText>backup</w:delText>
        </w:r>
      </w:del>
      <w:r w:rsidRPr="0006368F">
        <w:t xml:space="preserve"> system can </w:t>
      </w:r>
      <w:r w:rsidR="00934394">
        <w:t>provide PNT services</w:t>
      </w:r>
      <w:r w:rsidRPr="0006368F">
        <w:t>.</w:t>
      </w:r>
    </w:p>
    <w:p w14:paraId="0887ABE3" w14:textId="6137D1CF" w:rsidR="0035167C" w:rsidRPr="00A8697F" w:rsidRDefault="0035167C" w:rsidP="0035167C">
      <w:pPr>
        <w:pStyle w:val="BodyText"/>
        <w:rPr>
          <w:rPrChange w:id="179" w:author="Paul" w:date="2020-10-13T09:54:00Z">
            <w:rPr>
              <w:highlight w:val="yellow"/>
            </w:rPr>
          </w:rPrChange>
        </w:rPr>
      </w:pPr>
      <w:r w:rsidRPr="00A8697F">
        <w:rPr>
          <w:rPrChange w:id="180" w:author="Paul" w:date="2020-10-13T09:54:00Z">
            <w:rPr>
              <w:highlight w:val="yellow"/>
            </w:rPr>
          </w:rPrChange>
        </w:rPr>
        <w:t>IALA defines</w:t>
      </w:r>
      <w:ins w:id="181" w:author="Paul" w:date="2020-10-13T09:47:00Z">
        <w:r w:rsidR="00545E84" w:rsidRPr="00A8697F">
          <w:rPr>
            <w:rPrChange w:id="182" w:author="Paul" w:date="2020-10-13T09:54:00Z">
              <w:rPr>
                <w:highlight w:val="yellow"/>
              </w:rPr>
            </w:rPrChange>
          </w:rPr>
          <w:t xml:space="preserve"> [reference to be added]</w:t>
        </w:r>
      </w:ins>
      <w:r w:rsidRPr="00A8697F">
        <w:rPr>
          <w:rPrChange w:id="183" w:author="Paul" w:date="2020-10-13T09:54:00Z">
            <w:rPr>
              <w:highlight w:val="yellow"/>
            </w:rPr>
          </w:rPrChange>
        </w:rPr>
        <w:t xml:space="preserve"> three categories of </w:t>
      </w:r>
      <w:ins w:id="184" w:author="Paul" w:date="2020-10-13T09:47:00Z">
        <w:r w:rsidR="00545E84" w:rsidRPr="00A8697F">
          <w:rPr>
            <w:rPrChange w:id="185" w:author="Paul" w:date="2020-10-13T09:54:00Z">
              <w:rPr>
                <w:highlight w:val="yellow"/>
              </w:rPr>
            </w:rPrChange>
          </w:rPr>
          <w:t xml:space="preserve">alternative PNT systems, </w:t>
        </w:r>
      </w:ins>
      <w:del w:id="186" w:author="Paul" w:date="2020-10-13T09:47:00Z">
        <w:r w:rsidRPr="00A8697F" w:rsidDel="00545E84">
          <w:rPr>
            <w:rPrChange w:id="187" w:author="Paul" w:date="2020-10-13T09:54:00Z">
              <w:rPr>
                <w:highlight w:val="yellow"/>
              </w:rPr>
            </w:rPrChange>
          </w:rPr>
          <w:delText xml:space="preserve">resilience, </w:delText>
        </w:r>
      </w:del>
      <w:ins w:id="188" w:author="Paul" w:date="2020-10-13T09:47:00Z">
        <w:r w:rsidR="00545E84" w:rsidRPr="00A8697F">
          <w:rPr>
            <w:rPrChange w:id="189" w:author="Paul" w:date="2020-10-13T09:54:00Z">
              <w:rPr>
                <w:highlight w:val="yellow"/>
              </w:rPr>
            </w:rPrChange>
          </w:rPr>
          <w:t>r</w:t>
        </w:r>
      </w:ins>
      <w:del w:id="190" w:author="Paul" w:date="2020-10-13T09:47:00Z">
        <w:r w:rsidRPr="00A8697F" w:rsidDel="00545E84">
          <w:rPr>
            <w:rPrChange w:id="191" w:author="Paul" w:date="2020-10-13T09:54:00Z">
              <w:rPr>
                <w:highlight w:val="yellow"/>
              </w:rPr>
            </w:rPrChange>
          </w:rPr>
          <w:delText>R</w:delText>
        </w:r>
      </w:del>
      <w:r w:rsidRPr="00A8697F">
        <w:rPr>
          <w:rPrChange w:id="192" w:author="Paul" w:date="2020-10-13T09:54:00Z">
            <w:rPr>
              <w:highlight w:val="yellow"/>
            </w:rPr>
          </w:rPrChange>
        </w:rPr>
        <w:t xml:space="preserve">edundant, </w:t>
      </w:r>
      <w:ins w:id="193" w:author="Paul" w:date="2020-10-13T09:47:00Z">
        <w:r w:rsidR="00545E84" w:rsidRPr="00A8697F">
          <w:rPr>
            <w:rPrChange w:id="194" w:author="Paul" w:date="2020-10-13T09:54:00Z">
              <w:rPr>
                <w:highlight w:val="yellow"/>
              </w:rPr>
            </w:rPrChange>
          </w:rPr>
          <w:t>b</w:t>
        </w:r>
      </w:ins>
      <w:del w:id="195" w:author="Paul" w:date="2020-10-13T09:47:00Z">
        <w:r w:rsidRPr="00A8697F" w:rsidDel="00545E84">
          <w:rPr>
            <w:rPrChange w:id="196" w:author="Paul" w:date="2020-10-13T09:54:00Z">
              <w:rPr>
                <w:highlight w:val="yellow"/>
              </w:rPr>
            </w:rPrChange>
          </w:rPr>
          <w:delText>B</w:delText>
        </w:r>
      </w:del>
      <w:r w:rsidRPr="00A8697F">
        <w:rPr>
          <w:rPrChange w:id="197" w:author="Paul" w:date="2020-10-13T09:54:00Z">
            <w:rPr>
              <w:highlight w:val="yellow"/>
            </w:rPr>
          </w:rPrChange>
        </w:rPr>
        <w:t xml:space="preserve">ackup, and </w:t>
      </w:r>
      <w:ins w:id="198" w:author="Paul" w:date="2020-10-13T09:47:00Z">
        <w:r w:rsidR="00545E84" w:rsidRPr="00A8697F">
          <w:rPr>
            <w:rPrChange w:id="199" w:author="Paul" w:date="2020-10-13T09:54:00Z">
              <w:rPr>
                <w:highlight w:val="yellow"/>
              </w:rPr>
            </w:rPrChange>
          </w:rPr>
          <w:t>c</w:t>
        </w:r>
      </w:ins>
      <w:del w:id="200" w:author="Paul" w:date="2020-10-13T09:47:00Z">
        <w:r w:rsidRPr="00A8697F" w:rsidDel="00545E84">
          <w:rPr>
            <w:rPrChange w:id="201" w:author="Paul" w:date="2020-10-13T09:54:00Z">
              <w:rPr>
                <w:highlight w:val="yellow"/>
              </w:rPr>
            </w:rPrChange>
          </w:rPr>
          <w:delText>C</w:delText>
        </w:r>
      </w:del>
      <w:r w:rsidRPr="00A8697F">
        <w:rPr>
          <w:rPrChange w:id="202" w:author="Paul" w:date="2020-10-13T09:54:00Z">
            <w:rPr>
              <w:highlight w:val="yellow"/>
            </w:rPr>
          </w:rPrChange>
        </w:rPr>
        <w:t>ontingency</w:t>
      </w:r>
      <w:ins w:id="203" w:author="Paul" w:date="2020-10-13T09:47:00Z">
        <w:r w:rsidR="00545E84" w:rsidRPr="00A8697F">
          <w:rPr>
            <w:rPrChange w:id="204" w:author="Paul" w:date="2020-10-13T09:54:00Z">
              <w:rPr>
                <w:highlight w:val="yellow"/>
              </w:rPr>
            </w:rPrChange>
          </w:rPr>
          <w:t xml:space="preserve"> systems</w:t>
        </w:r>
      </w:ins>
      <w:r w:rsidRPr="00A8697F">
        <w:rPr>
          <w:rPrChange w:id="205" w:author="Paul" w:date="2020-10-13T09:54:00Z">
            <w:rPr>
              <w:highlight w:val="yellow"/>
            </w:rPr>
          </w:rPrChange>
        </w:rPr>
        <w:t>.  The</w:t>
      </w:r>
      <w:ins w:id="206" w:author="Paul" w:date="2020-10-13T09:48:00Z">
        <w:r w:rsidR="00545E84" w:rsidRPr="00A8697F">
          <w:rPr>
            <w:rPrChange w:id="207" w:author="Paul" w:date="2020-10-13T09:54:00Z">
              <w:rPr>
                <w:highlight w:val="yellow"/>
              </w:rPr>
            </w:rPrChange>
          </w:rPr>
          <w:t>se</w:t>
        </w:r>
      </w:ins>
      <w:r w:rsidRPr="00A8697F">
        <w:rPr>
          <w:rPrChange w:id="208" w:author="Paul" w:date="2020-10-13T09:54:00Z">
            <w:rPr>
              <w:highlight w:val="yellow"/>
            </w:rPr>
          </w:rPrChange>
        </w:rPr>
        <w:t xml:space="preserve"> </w:t>
      </w:r>
      <w:ins w:id="209" w:author="Paul" w:date="2020-10-13T09:48:00Z">
        <w:r w:rsidR="00545E84" w:rsidRPr="00A8697F">
          <w:rPr>
            <w:rPrChange w:id="210" w:author="Paul" w:date="2020-10-13T09:54:00Z">
              <w:rPr>
                <w:highlight w:val="yellow"/>
              </w:rPr>
            </w:rPrChange>
          </w:rPr>
          <w:t>cat</w:t>
        </w:r>
      </w:ins>
      <w:ins w:id="211" w:author="Paul" w:date="2020-10-13T10:13:00Z">
        <w:r w:rsidR="000234A7">
          <w:t>e</w:t>
        </w:r>
      </w:ins>
      <w:ins w:id="212" w:author="Paul" w:date="2020-10-13T09:48:00Z">
        <w:r w:rsidR="00545E84" w:rsidRPr="00A8697F">
          <w:rPr>
            <w:rPrChange w:id="213" w:author="Paul" w:date="2020-10-13T09:54:00Z">
              <w:rPr>
                <w:highlight w:val="yellow"/>
              </w:rPr>
            </w:rPrChange>
          </w:rPr>
          <w:t>gories</w:t>
        </w:r>
      </w:ins>
      <w:del w:id="214" w:author="Paul" w:date="2020-10-13T09:48:00Z">
        <w:r w:rsidRPr="00A8697F" w:rsidDel="00545E84">
          <w:rPr>
            <w:rPrChange w:id="215" w:author="Paul" w:date="2020-10-13T09:54:00Z">
              <w:rPr>
                <w:highlight w:val="yellow"/>
              </w:rPr>
            </w:rPrChange>
          </w:rPr>
          <w:delText>options</w:delText>
        </w:r>
      </w:del>
      <w:r w:rsidRPr="00A8697F">
        <w:rPr>
          <w:rPrChange w:id="216" w:author="Paul" w:date="2020-10-13T09:54:00Z">
            <w:rPr>
              <w:highlight w:val="yellow"/>
            </w:rPr>
          </w:rPrChange>
        </w:rPr>
        <w:t xml:space="preserve"> are defined by the level of performance provided by the alternative system and the time for which that performance is maintained.  </w:t>
      </w:r>
      <w:ins w:id="217" w:author="Paul" w:date="2020-10-13T09:48:00Z">
        <w:r w:rsidR="00545E84" w:rsidRPr="00A8697F">
          <w:rPr>
            <w:rPrChange w:id="218" w:author="Paul" w:date="2020-10-13T09:54:00Z">
              <w:rPr>
                <w:highlight w:val="yellow"/>
              </w:rPr>
            </w:rPrChange>
          </w:rPr>
          <w:t>Based on this categorization, ERPS is not capable of providing a redundant</w:t>
        </w:r>
      </w:ins>
      <w:ins w:id="219" w:author="Paul" w:date="2020-10-13T09:49:00Z">
        <w:r w:rsidR="00545E84" w:rsidRPr="00A8697F">
          <w:rPr>
            <w:rPrChange w:id="220" w:author="Paul" w:date="2020-10-13T09:54:00Z">
              <w:rPr>
                <w:highlight w:val="yellow"/>
              </w:rPr>
            </w:rPrChange>
          </w:rPr>
          <w:t xml:space="preserve"> service for GNSS, because it would not provide timing, but it could be designed to provide a backup or contingency positioning s</w:t>
        </w:r>
      </w:ins>
      <w:ins w:id="221" w:author="Paul" w:date="2020-10-13T09:50:00Z">
        <w:r w:rsidR="00545E84" w:rsidRPr="00A8697F">
          <w:rPr>
            <w:rPrChange w:id="222" w:author="Paul" w:date="2020-10-13T09:54:00Z">
              <w:rPr>
                <w:highlight w:val="yellow"/>
              </w:rPr>
            </w:rPrChange>
          </w:rPr>
          <w:t>ervic</w:t>
        </w:r>
      </w:ins>
      <w:ins w:id="223" w:author="Paul" w:date="2020-10-13T09:53:00Z">
        <w:r w:rsidR="00A8697F" w:rsidRPr="00A8697F">
          <w:rPr>
            <w:rPrChange w:id="224" w:author="Paul" w:date="2020-10-13T09:54:00Z">
              <w:rPr>
                <w:highlight w:val="yellow"/>
              </w:rPr>
            </w:rPrChange>
          </w:rPr>
          <w:t>e, depending on the specifics of each location, Each administration will need to consider which category is right for its needs and the degree of risk in the waters served.</w:t>
        </w:r>
      </w:ins>
    </w:p>
    <w:p w14:paraId="5B6549BB" w14:textId="29BFBFA7" w:rsidR="0035167C" w:rsidRPr="004E0B03" w:rsidDel="00A8697F" w:rsidRDefault="0035167C" w:rsidP="0035167C">
      <w:pPr>
        <w:pStyle w:val="BodyText"/>
        <w:rPr>
          <w:del w:id="225" w:author="Paul" w:date="2020-10-13T09:54:00Z"/>
          <w:highlight w:val="yellow"/>
        </w:rPr>
      </w:pPr>
      <w:del w:id="226" w:author="Paul" w:date="2020-10-13T09:54:00Z">
        <w:r w:rsidRPr="004E0B03" w:rsidDel="00A8697F">
          <w:rPr>
            <w:highlight w:val="yellow"/>
          </w:rPr>
          <w:delText xml:space="preserve">The majority of PNT solutions can be scaled to meet the requirements of all three categories, depending on the system design and available budget.  </w:delText>
        </w:r>
      </w:del>
    </w:p>
    <w:p w14:paraId="16573DA7" w14:textId="3FF9D4C6" w:rsidR="0035167C" w:rsidDel="00A8697F" w:rsidRDefault="0035167C" w:rsidP="0035167C">
      <w:pPr>
        <w:pStyle w:val="BodyText"/>
        <w:rPr>
          <w:del w:id="227" w:author="Paul" w:date="2020-10-13T09:54:00Z"/>
        </w:rPr>
      </w:pPr>
      <w:del w:id="228" w:author="Paul" w:date="2020-10-13T09:54:00Z">
        <w:r w:rsidRPr="004E0B03" w:rsidDel="00A8697F">
          <w:rPr>
            <w:highlight w:val="yellow"/>
          </w:rPr>
          <w:delText xml:space="preserve">The word backup is used in this </w:delText>
        </w:r>
      </w:del>
      <w:ins w:id="229" w:author="Paul F. Mueller" w:date="2020-05-19T14:44:00Z">
        <w:del w:id="230" w:author="Paul" w:date="2020-10-13T09:54:00Z">
          <w:r w:rsidR="007315D1" w:rsidDel="00A8697F">
            <w:rPr>
              <w:highlight w:val="yellow"/>
            </w:rPr>
            <w:delText>guideline</w:delText>
          </w:r>
        </w:del>
      </w:ins>
      <w:del w:id="231" w:author="Paul" w:date="2020-10-13T09:54:00Z">
        <w:r w:rsidRPr="004E0B03" w:rsidDel="00A8697F">
          <w:rPr>
            <w:highlight w:val="yellow"/>
          </w:rPr>
          <w:delText>report for simplification but ERPS could be designed as a redundant or contingent system, depending on the specifics of each location.  Each administration will need to consider which category is right for its needs and the degree of risk in the waters served.</w:delText>
        </w:r>
      </w:del>
    </w:p>
    <w:p w14:paraId="741F5741" w14:textId="3D5BBF56" w:rsidR="0035167C" w:rsidRPr="004E0B03" w:rsidDel="00A8697F" w:rsidRDefault="00263D2F" w:rsidP="0035167C">
      <w:pPr>
        <w:pStyle w:val="BodyText"/>
        <w:rPr>
          <w:del w:id="232" w:author="Paul" w:date="2020-10-13T09:54:00Z"/>
          <w:highlight w:val="yellow"/>
        </w:rPr>
      </w:pPr>
      <w:del w:id="233" w:author="Paul" w:date="2020-10-13T09:54:00Z">
        <w:r w:rsidDel="00A8697F">
          <w:rPr>
            <w:highlight w:val="yellow"/>
          </w:rPr>
          <w:delText>“</w:delText>
        </w:r>
        <w:r w:rsidR="0035167C" w:rsidRPr="004E0B03" w:rsidDel="00A8697F">
          <w:rPr>
            <w:highlight w:val="yellow"/>
          </w:rPr>
          <w:delText xml:space="preserve">This may need some wordsmithing but I’d like to get across that the three categories are there and that calling a system any one option at this stage doesn’t mean it can’t be designed to work as one of the others.  Noting that ERPS is going to be location dependent so designing it as a redundant system is likely to be very expensive and need significant infrastructure.  </w:delText>
        </w:r>
        <w:r w:rsidDel="00A8697F">
          <w:rPr>
            <w:highlight w:val="yellow"/>
          </w:rPr>
          <w:delText>“</w:delText>
        </w:r>
      </w:del>
    </w:p>
    <w:p w14:paraId="4D67D10F" w14:textId="1D2EF854" w:rsidR="0035167C" w:rsidDel="00A8697F" w:rsidRDefault="00263D2F" w:rsidP="0035167C">
      <w:pPr>
        <w:pStyle w:val="BodyText"/>
        <w:rPr>
          <w:del w:id="234" w:author="Paul" w:date="2020-10-13T09:54:00Z"/>
        </w:rPr>
      </w:pPr>
      <w:del w:id="235" w:author="Paul" w:date="2020-10-13T09:54:00Z">
        <w:r w:rsidDel="00A8697F">
          <w:rPr>
            <w:highlight w:val="yellow"/>
          </w:rPr>
          <w:delText>“</w:delText>
        </w:r>
        <w:r w:rsidR="0035167C" w:rsidRPr="004E0B03" w:rsidDel="00A8697F">
          <w:rPr>
            <w:highlight w:val="yellow"/>
          </w:rPr>
          <w:delText>I’m also questioning in my mind whether the redundant system definition includes the worldwide nature of GNSS, in which case ERPS couldn’t do that – of whether it doesn’t and then ERPS could possibly provide the level of performance in a smaller location with enough infrastructure.    Am I just confusing matters here by trying to add this?</w:delText>
        </w:r>
        <w:r w:rsidDel="00A8697F">
          <w:delText>”</w:delText>
        </w:r>
      </w:del>
    </w:p>
    <w:p w14:paraId="3CB6712E" w14:textId="08E06C69" w:rsidR="001F7D6A" w:rsidRPr="001F7D6A" w:rsidRDefault="001F7D6A" w:rsidP="001F7D6A">
      <w:pPr>
        <w:rPr>
          <w:sz w:val="22"/>
        </w:rPr>
      </w:pPr>
      <w:r w:rsidRPr="007315D1">
        <w:rPr>
          <w:sz w:val="22"/>
          <w:rPrChange w:id="236" w:author="Paul F. Mueller" w:date="2020-05-19T14:44:00Z">
            <w:rPr>
              <w:sz w:val="22"/>
              <w:highlight w:val="yellow"/>
            </w:rPr>
          </w:rPrChange>
        </w:rPr>
        <w:t>Further information on the need for resilience is provided by IALA Recommendation on Resilient Position, Navigation and Timing, R1017, Edition 1, 2018.” and subsequent guidelines</w:t>
      </w:r>
    </w:p>
    <w:p w14:paraId="7CF4C314" w14:textId="77777777" w:rsidR="001F7D6A" w:rsidRDefault="001F7D6A" w:rsidP="0035167C">
      <w:pPr>
        <w:pStyle w:val="BodyText"/>
      </w:pPr>
    </w:p>
    <w:p w14:paraId="76DC81EF" w14:textId="707890DA" w:rsidR="00A524B5" w:rsidRDefault="008B2E01" w:rsidP="00F11764">
      <w:pPr>
        <w:pStyle w:val="Heading2"/>
      </w:pPr>
      <w:bookmarkStart w:id="237" w:name="_Toc40262857"/>
      <w:bookmarkStart w:id="238" w:name="_Toc53480174"/>
      <w:bookmarkEnd w:id="237"/>
      <w:r>
        <w:t>INTRODUCTION TO ENHANCED RADAR POSITIONING</w:t>
      </w:r>
      <w:bookmarkEnd w:id="238"/>
      <w:ins w:id="239" w:author="Paul" w:date="2020-10-15T14:28:00Z">
        <w:r w:rsidR="00406BCD">
          <w:t xml:space="preserve"> SYSTEM</w:t>
        </w:r>
      </w:ins>
    </w:p>
    <w:p w14:paraId="04719FA5" w14:textId="77777777" w:rsidR="00A524B5" w:rsidRDefault="00A524B5" w:rsidP="00A524B5">
      <w:pPr>
        <w:pStyle w:val="Heading2separationline"/>
      </w:pPr>
    </w:p>
    <w:p w14:paraId="5BAF5428" w14:textId="77777777" w:rsidR="001C5EB1" w:rsidRDefault="0006368F" w:rsidP="0006368F">
      <w:pPr>
        <w:pStyle w:val="BodyText"/>
      </w:pPr>
      <w:r>
        <w:t>ERPS is a simple concept in which the eR</w:t>
      </w:r>
      <w:r w:rsidR="00106E37">
        <w:t>acon</w:t>
      </w:r>
      <w:r>
        <w:t xml:space="preserve"> provides absolute position information encoded in its response signal to the eRadar. The concept is similar to what navigators would do by hand, using radar target azimuth and distance to triangulate a vessel’s position. eRacon</w:t>
      </w:r>
      <w:r w:rsidR="00106E37">
        <w:t>s are essentially normal racons m</w:t>
      </w:r>
      <w:r>
        <w:t>odified to encode their identification and position into the signal response to the radars that interrogate them.</w:t>
      </w:r>
    </w:p>
    <w:p w14:paraId="4AFDB0E8" w14:textId="665C3B40" w:rsidR="0006368F" w:rsidRDefault="001C5EB1" w:rsidP="0006368F">
      <w:pPr>
        <w:pStyle w:val="BodyText"/>
      </w:pPr>
      <w:r>
        <w:t xml:space="preserve">The </w:t>
      </w:r>
      <w:r w:rsidR="0006368F">
        <w:t>eRacon position (latitude, longitude and elevation) is surveyed and entered as static parameters in the eRacon configuration</w:t>
      </w:r>
      <w:r>
        <w:t xml:space="preserve">, therefore </w:t>
      </w:r>
      <w:r w:rsidR="0006368F">
        <w:t>eRacons must be located at fixed sites and not placed on buoys.</w:t>
      </w:r>
      <w:r>
        <w:t xml:space="preserve"> The eRacon identification and surveyed position data is encoded by the eRacon using modulation in the leading dash of the racon Morse code response.</w:t>
      </w:r>
    </w:p>
    <w:p w14:paraId="76028536" w14:textId="2B5BFAD2" w:rsidR="00F20849" w:rsidRPr="00F20849" w:rsidRDefault="001C5EB1" w:rsidP="00F20849">
      <w:pPr>
        <w:pStyle w:val="BodyText"/>
      </w:pPr>
      <w:r>
        <w:t xml:space="preserve">The Morse code </w:t>
      </w:r>
      <w:r w:rsidR="0006368F" w:rsidRPr="00F20849">
        <w:t>response</w:t>
      </w:r>
      <w:r>
        <w:t xml:space="preserve"> is received by </w:t>
      </w:r>
      <w:ins w:id="240" w:author="Paul" w:date="2020-10-13T10:14:00Z">
        <w:r w:rsidR="00A129C8">
          <w:t xml:space="preserve">the </w:t>
        </w:r>
      </w:ins>
      <w:r>
        <w:t xml:space="preserve">eRadar and is demodulated to extract the </w:t>
      </w:r>
      <w:r w:rsidR="0006368F" w:rsidRPr="00F20849">
        <w:t xml:space="preserve">identification and position data from </w:t>
      </w:r>
      <w:r>
        <w:t>the eRacon.</w:t>
      </w:r>
      <w:r w:rsidR="0006368F" w:rsidRPr="00F20849">
        <w:t xml:space="preserve"> </w:t>
      </w:r>
      <w:r w:rsidR="00F20849" w:rsidRPr="00F20849">
        <w:t>In order to calculate the position, it is necessary either to have:</w:t>
      </w:r>
    </w:p>
    <w:p w14:paraId="59BD7063" w14:textId="3D31EC2A" w:rsidR="00F20849" w:rsidRPr="00F20849" w:rsidRDefault="00D83C81" w:rsidP="00F20849">
      <w:pPr>
        <w:pStyle w:val="Bullet1"/>
      </w:pPr>
      <w:r>
        <w:t xml:space="preserve">A </w:t>
      </w:r>
      <w:r w:rsidR="00F20849" w:rsidRPr="00F20849">
        <w:t>single eRacon signal together with own ship heading; or</w:t>
      </w:r>
    </w:p>
    <w:p w14:paraId="538D64E6" w14:textId="436D13B4" w:rsidR="00F20849" w:rsidRPr="00F20849" w:rsidRDefault="00D83C81" w:rsidP="00F20849">
      <w:pPr>
        <w:pStyle w:val="Bullet1"/>
      </w:pPr>
      <w:r>
        <w:t>Signals from two or more eR</w:t>
      </w:r>
      <w:r w:rsidR="00F20849" w:rsidRPr="00F20849">
        <w:t>acons.</w:t>
      </w:r>
    </w:p>
    <w:p w14:paraId="0FFA9389" w14:textId="20DF3BDD" w:rsidR="00F20849" w:rsidDel="00270723" w:rsidRDefault="00F20849" w:rsidP="00F20849">
      <w:pPr>
        <w:pStyle w:val="BodyText"/>
        <w:rPr>
          <w:moveFrom w:id="241" w:author="Paul" w:date="2020-10-13T09:55:00Z"/>
        </w:rPr>
      </w:pPr>
      <w:moveFromRangeStart w:id="242" w:author="Paul" w:date="2020-10-13T09:55:00Z" w:name="move53475362"/>
      <w:moveFrom w:id="243" w:author="Paul" w:date="2020-10-13T09:55:00Z">
        <w:r w:rsidDel="00270723">
          <w:t xml:space="preserve">The calculated position </w:t>
        </w:r>
        <w:r w:rsidR="00263D2F" w:rsidDel="00270723">
          <w:t>is</w:t>
        </w:r>
        <w:r w:rsidDel="00270723">
          <w:t xml:space="preserve"> transmitted to the connected navigation systems, such as ECDIS, through </w:t>
        </w:r>
        <w:r w:rsidR="00D83C81" w:rsidDel="00270723">
          <w:t>a standard NMEA</w:t>
        </w:r>
        <w:r w:rsidR="00263D2F" w:rsidDel="00270723">
          <w:t xml:space="preserve"> </w:t>
        </w:r>
        <w:r w:rsidDel="00270723">
          <w:t>sentence</w:t>
        </w:r>
        <w:r w:rsidR="00263D2F" w:rsidDel="00270723">
          <w:t xml:space="preserve"> </w:t>
        </w:r>
        <w:r w:rsidR="00425708" w:rsidDel="00270723">
          <w:rPr>
            <w:highlight w:val="yellow"/>
          </w:rPr>
          <w:t>(</w:t>
        </w:r>
        <w:commentRangeStart w:id="244"/>
        <w:r w:rsidR="00425708" w:rsidDel="00270723">
          <w:rPr>
            <w:highlight w:val="yellow"/>
          </w:rPr>
          <w:t xml:space="preserve">perhaps </w:t>
        </w:r>
        <w:r w:rsidR="00263D2F" w:rsidRPr="004E0B03" w:rsidDel="00270723">
          <w:rPr>
            <w:highlight w:val="yellow"/>
          </w:rPr>
          <w:t>RAGGA</w:t>
        </w:r>
        <w:commentRangeEnd w:id="244"/>
        <w:r w:rsidR="00D061FE" w:rsidDel="00270723">
          <w:rPr>
            <w:rStyle w:val="CommentReference"/>
          </w:rPr>
          <w:commentReference w:id="244"/>
        </w:r>
        <w:r w:rsidR="00263D2F" w:rsidDel="00270723">
          <w:t>)</w:t>
        </w:r>
        <w:r w:rsidDel="00270723">
          <w:t>.</w:t>
        </w:r>
      </w:moveFrom>
    </w:p>
    <w:moveFromRangeEnd w:id="242"/>
    <w:p w14:paraId="6E064B9C" w14:textId="226B156B" w:rsidR="00D83C81" w:rsidRPr="007315D1" w:rsidRDefault="00D83C81" w:rsidP="00D83C81">
      <w:pPr>
        <w:pStyle w:val="BodyText"/>
        <w:rPr>
          <w:rPrChange w:id="245" w:author="Paul F. Mueller" w:date="2020-05-19T14:45:00Z">
            <w:rPr>
              <w:highlight w:val="yellow"/>
            </w:rPr>
          </w:rPrChange>
        </w:rPr>
      </w:pPr>
      <w:r w:rsidRPr="007315D1">
        <w:rPr>
          <w:rPrChange w:id="246" w:author="Paul F. Mueller" w:date="2020-05-19T14:45:00Z">
            <w:rPr>
              <w:highlight w:val="yellow"/>
            </w:rPr>
          </w:rPrChange>
        </w:rPr>
        <w:lastRenderedPageBreak/>
        <w:t xml:space="preserve">Knowing the </w:t>
      </w:r>
      <w:ins w:id="247" w:author="Paul" w:date="2020-10-15T14:29:00Z">
        <w:r w:rsidR="00406BCD">
          <w:t xml:space="preserve">measured </w:t>
        </w:r>
      </w:ins>
      <w:r w:rsidRPr="007315D1">
        <w:rPr>
          <w:rPrChange w:id="248" w:author="Paul F. Mueller" w:date="2020-05-19T14:45:00Z">
            <w:rPr>
              <w:highlight w:val="yellow"/>
            </w:rPr>
          </w:rPrChange>
        </w:rPr>
        <w:t>azimuth</w:t>
      </w:r>
      <w:ins w:id="249" w:author="Paul" w:date="2020-10-15T14:29:00Z">
        <w:r w:rsidR="00406BCD">
          <w:t xml:space="preserve"> and</w:t>
        </w:r>
      </w:ins>
      <w:del w:id="250" w:author="Paul" w:date="2020-10-15T14:29:00Z">
        <w:r w:rsidRPr="007315D1" w:rsidDel="00406BCD">
          <w:rPr>
            <w:rPrChange w:id="251" w:author="Paul F. Mueller" w:date="2020-05-19T14:45:00Z">
              <w:rPr>
                <w:highlight w:val="yellow"/>
              </w:rPr>
            </w:rPrChange>
          </w:rPr>
          <w:delText>,</w:delText>
        </w:r>
      </w:del>
      <w:r w:rsidRPr="007315D1">
        <w:rPr>
          <w:rPrChange w:id="252" w:author="Paul F. Mueller" w:date="2020-05-19T14:45:00Z">
            <w:rPr>
              <w:highlight w:val="yellow"/>
            </w:rPr>
          </w:rPrChange>
        </w:rPr>
        <w:t xml:space="preserve"> range</w:t>
      </w:r>
      <w:ins w:id="253" w:author="Paul" w:date="2020-10-15T14:29:00Z">
        <w:r w:rsidR="00406BCD">
          <w:t xml:space="preserve"> (distance</w:t>
        </w:r>
      </w:ins>
      <w:ins w:id="254" w:author="Paul" w:date="2020-10-15T14:30:00Z">
        <w:r w:rsidR="00406BCD">
          <w:t>)</w:t>
        </w:r>
      </w:ins>
      <w:r w:rsidRPr="007315D1">
        <w:rPr>
          <w:rPrChange w:id="255" w:author="Paul F. Mueller" w:date="2020-05-19T14:45:00Z">
            <w:rPr>
              <w:highlight w:val="yellow"/>
            </w:rPr>
          </w:rPrChange>
        </w:rPr>
        <w:t xml:space="preserve"> </w:t>
      </w:r>
      <w:del w:id="256" w:author="Paul" w:date="2020-10-15T14:29:00Z">
        <w:r w:rsidRPr="007315D1" w:rsidDel="00406BCD">
          <w:rPr>
            <w:rPrChange w:id="257" w:author="Paul F. Mueller" w:date="2020-05-19T14:45:00Z">
              <w:rPr>
                <w:highlight w:val="yellow"/>
              </w:rPr>
            </w:rPrChange>
          </w:rPr>
          <w:delText xml:space="preserve">and location </w:delText>
        </w:r>
      </w:del>
      <w:r w:rsidRPr="007315D1">
        <w:rPr>
          <w:rPrChange w:id="258" w:author="Paul F. Mueller" w:date="2020-05-19T14:45:00Z">
            <w:rPr>
              <w:highlight w:val="yellow"/>
            </w:rPr>
          </w:rPrChange>
        </w:rPr>
        <w:t>of the eRacon targets</w:t>
      </w:r>
      <w:ins w:id="259" w:author="Paul" w:date="2020-10-15T14:30:00Z">
        <w:r w:rsidR="00406BCD">
          <w:t>, and the received position (latitude, longitude and elevation) of the eRacons</w:t>
        </w:r>
      </w:ins>
      <w:r w:rsidRPr="007315D1">
        <w:rPr>
          <w:rPrChange w:id="260" w:author="Paul F. Mueller" w:date="2020-05-19T14:45:00Z">
            <w:rPr>
              <w:highlight w:val="yellow"/>
            </w:rPr>
          </w:rPrChange>
        </w:rPr>
        <w:t>, eRadars calculate and report positions for their own vessels. If available, multiple eRacons are used simultaneously to improve position accuracy.</w:t>
      </w:r>
    </w:p>
    <w:p w14:paraId="1CC5B854" w14:textId="061D82E4" w:rsidR="00792042" w:rsidRDefault="00792042" w:rsidP="00792042">
      <w:pPr>
        <w:pStyle w:val="BodyText"/>
        <w:rPr>
          <w:ins w:id="261" w:author="Paul" w:date="2020-10-13T09:55:00Z"/>
        </w:rPr>
      </w:pPr>
      <w:r>
        <w:t>There is no dependency on GNSS. The vessels’ own position can be calculated with no previous knowledge of the positions of the vessel</w:t>
      </w:r>
      <w:del w:id="262" w:author="Paul" w:date="2020-10-13T10:15:00Z">
        <w:r w:rsidDel="00A129C8">
          <w:delText>s</w:delText>
        </w:r>
      </w:del>
      <w:r>
        <w:t>. No other external data is needed</w:t>
      </w:r>
      <w:ins w:id="263" w:author="Paul" w:date="2020-10-13T09:55:00Z">
        <w:r w:rsidR="00270723">
          <w:t>.</w:t>
        </w:r>
      </w:ins>
    </w:p>
    <w:p w14:paraId="4AA41A40" w14:textId="77777777" w:rsidR="00406BCD" w:rsidRDefault="00270723" w:rsidP="00270723">
      <w:pPr>
        <w:pStyle w:val="BodyText"/>
        <w:rPr>
          <w:ins w:id="264" w:author="Paul" w:date="2020-10-15T14:34:00Z"/>
        </w:rPr>
      </w:pPr>
      <w:moveToRangeStart w:id="265" w:author="Paul" w:date="2020-10-13T09:55:00Z" w:name="move53475362"/>
      <w:moveTo w:id="266" w:author="Paul" w:date="2020-10-13T09:55:00Z">
        <w:r>
          <w:t>The calculated position is transmitted to the connected navigation systems, such as ECDIS, through a standard NMEA sentence</w:t>
        </w:r>
      </w:moveTo>
      <w:ins w:id="267" w:author="Paul" w:date="2020-10-13T09:56:00Z">
        <w:r>
          <w:t>.</w:t>
        </w:r>
      </w:ins>
      <w:moveTo w:id="268" w:author="Paul" w:date="2020-10-13T09:55:00Z">
        <w:del w:id="269" w:author="Paul" w:date="2020-10-13T09:56:00Z">
          <w:r w:rsidDel="00270723">
            <w:delText xml:space="preserve"> </w:delText>
          </w:r>
          <w:r w:rsidDel="00270723">
            <w:rPr>
              <w:highlight w:val="yellow"/>
            </w:rPr>
            <w:delText>(</w:delText>
          </w:r>
          <w:commentRangeStart w:id="270"/>
          <w:r w:rsidDel="00270723">
            <w:rPr>
              <w:highlight w:val="yellow"/>
            </w:rPr>
            <w:delText xml:space="preserve">perhaps </w:delText>
          </w:r>
          <w:r w:rsidRPr="004E0B03" w:rsidDel="00270723">
            <w:rPr>
              <w:highlight w:val="yellow"/>
            </w:rPr>
            <w:delText>RAGGA</w:delText>
          </w:r>
          <w:commentRangeEnd w:id="270"/>
          <w:r w:rsidDel="00270723">
            <w:rPr>
              <w:rStyle w:val="CommentReference"/>
            </w:rPr>
            <w:commentReference w:id="270"/>
          </w:r>
          <w:r w:rsidDel="00270723">
            <w:delText>).</w:delText>
          </w:r>
        </w:del>
      </w:moveTo>
    </w:p>
    <w:p w14:paraId="0E4A5A02" w14:textId="0A395A53" w:rsidR="00270723" w:rsidRDefault="00406BCD" w:rsidP="00270723">
      <w:pPr>
        <w:pStyle w:val="BodyText"/>
        <w:rPr>
          <w:moveTo w:id="271" w:author="Paul" w:date="2020-10-13T09:55:00Z"/>
        </w:rPr>
      </w:pPr>
      <w:ins w:id="272" w:author="Paul" w:date="2020-10-15T14:34:00Z">
        <w:r>
          <w:t>ERPS use</w:t>
        </w:r>
      </w:ins>
      <w:ins w:id="273" w:author="Paul" w:date="2020-10-15T14:35:00Z">
        <w:r>
          <w:t>s</w:t>
        </w:r>
      </w:ins>
      <w:ins w:id="274" w:author="Paul" w:date="2020-10-15T14:34:00Z">
        <w:r>
          <w:t xml:space="preserve"> WGS84 datum.</w:t>
        </w:r>
      </w:ins>
    </w:p>
    <w:moveToRangeEnd w:id="265"/>
    <w:p w14:paraId="3533280A" w14:textId="556BB9EB" w:rsidR="00270723" w:rsidRDefault="00270723" w:rsidP="00792042">
      <w:pPr>
        <w:pStyle w:val="BodyText"/>
      </w:pPr>
    </w:p>
    <w:p w14:paraId="05FDD03D" w14:textId="5F2962C2" w:rsidR="00EB6F3C" w:rsidRPr="00205D9B" w:rsidRDefault="00C35CF6" w:rsidP="00DE2814">
      <w:pPr>
        <w:pStyle w:val="Heading1"/>
      </w:pPr>
      <w:bookmarkStart w:id="275" w:name="_Toc53480175"/>
      <w:r>
        <w:t>AIMS AND OBJECTIVES</w:t>
      </w:r>
      <w:bookmarkEnd w:id="275"/>
    </w:p>
    <w:p w14:paraId="752A5CB2" w14:textId="77777777" w:rsidR="007E30DF" w:rsidRPr="00205D9B" w:rsidRDefault="007E30DF" w:rsidP="001349DB">
      <w:pPr>
        <w:pStyle w:val="Heading1separatationline"/>
        <w:rPr>
          <w:sz w:val="28"/>
          <w:szCs w:val="28"/>
        </w:rPr>
      </w:pPr>
    </w:p>
    <w:p w14:paraId="46DACCE6" w14:textId="4B645438" w:rsidR="00B37DC2" w:rsidRDefault="0006368F" w:rsidP="0006368F">
      <w:pPr>
        <w:pStyle w:val="BodyText"/>
        <w:rPr>
          <w:highlight w:val="yellow"/>
        </w:rPr>
      </w:pPr>
      <w:del w:id="276" w:author="Paul F. Mueller" w:date="2020-05-19T14:45:00Z">
        <w:r w:rsidRPr="000E76D3" w:rsidDel="007315D1">
          <w:rPr>
            <w:rStyle w:val="fontstyle01"/>
            <w:rFonts w:asciiTheme="minorHAnsi" w:hAnsiTheme="minorHAnsi"/>
            <w:color w:val="auto"/>
            <w:highlight w:val="yellow"/>
          </w:rPr>
          <w:delText xml:space="preserve">Developing </w:delText>
        </w:r>
      </w:del>
      <w:r w:rsidR="00B37DC2">
        <w:rPr>
          <w:rStyle w:val="fontstyle01"/>
          <w:rFonts w:asciiTheme="minorHAnsi" w:hAnsiTheme="minorHAnsi"/>
          <w:color w:val="auto"/>
          <w:highlight w:val="yellow"/>
        </w:rPr>
        <w:t>ERPS</w:t>
      </w:r>
      <w:r w:rsidRPr="000E76D3">
        <w:rPr>
          <w:rStyle w:val="fontstyle01"/>
          <w:rFonts w:asciiTheme="minorHAnsi" w:hAnsiTheme="minorHAnsi"/>
          <w:color w:val="auto"/>
          <w:highlight w:val="yellow"/>
        </w:rPr>
        <w:t xml:space="preserve"> technology seeks to add a layer of resiliency to ports and waterways by diversifying position information inputs to the navigation system</w:t>
      </w:r>
      <w:r w:rsidRPr="000E76D3">
        <w:rPr>
          <w:highlight w:val="yellow"/>
        </w:rPr>
        <w:t xml:space="preserve"> with accurate, reliable, and real-time positioning systems independent of GNSS.</w:t>
      </w:r>
    </w:p>
    <w:p w14:paraId="4B5CF0D3" w14:textId="03FC5080" w:rsidR="0006368F" w:rsidDel="00764F3E" w:rsidRDefault="0006368F" w:rsidP="0006368F">
      <w:pPr>
        <w:pStyle w:val="BodyText"/>
        <w:rPr>
          <w:del w:id="277" w:author="Paul" w:date="2020-10-14T13:11:00Z"/>
          <w:rStyle w:val="fontstyle01"/>
          <w:rFonts w:asciiTheme="minorHAnsi" w:hAnsiTheme="minorHAnsi"/>
          <w:color w:val="auto"/>
        </w:rPr>
      </w:pPr>
      <w:del w:id="278" w:author="Paul" w:date="2020-10-14T13:11:00Z">
        <w:r w:rsidRPr="0051167D" w:rsidDel="00764F3E">
          <w:rPr>
            <w:rStyle w:val="fontstyle01"/>
            <w:rFonts w:asciiTheme="minorHAnsi" w:hAnsiTheme="minorHAnsi"/>
            <w:color w:val="auto"/>
            <w:highlight w:val="yellow"/>
          </w:rPr>
          <w:delText>Establishing guidelines for eRacon and eRadar interoperability provides a framework for utilisation of ERPS</w:delText>
        </w:r>
        <w:r w:rsidR="00B37DC2" w:rsidRPr="004E0B03" w:rsidDel="00764F3E">
          <w:rPr>
            <w:rStyle w:val="fontstyle01"/>
            <w:rFonts w:asciiTheme="minorHAnsi" w:hAnsiTheme="minorHAnsi"/>
            <w:color w:val="auto"/>
            <w:highlight w:val="yellow"/>
          </w:rPr>
          <w:delText xml:space="preserve"> and </w:delText>
        </w:r>
        <w:r w:rsidR="0051167D" w:rsidRPr="004E0B03" w:rsidDel="00764F3E">
          <w:rPr>
            <w:rStyle w:val="fontstyle01"/>
            <w:rFonts w:asciiTheme="minorHAnsi" w:hAnsiTheme="minorHAnsi"/>
            <w:color w:val="auto"/>
            <w:highlight w:val="yellow"/>
          </w:rPr>
          <w:delText xml:space="preserve">is a </w:delText>
        </w:r>
      </w:del>
      <w:del w:id="279" w:author="Paul" w:date="2020-10-14T13:06:00Z">
        <w:r w:rsidR="0051167D" w:rsidRPr="004E0B03" w:rsidDel="00764F3E">
          <w:rPr>
            <w:rStyle w:val="fontstyle01"/>
            <w:rFonts w:asciiTheme="minorHAnsi" w:hAnsiTheme="minorHAnsi"/>
            <w:color w:val="auto"/>
            <w:highlight w:val="yellow"/>
          </w:rPr>
          <w:delText>stepping stone</w:delText>
        </w:r>
      </w:del>
      <w:del w:id="280" w:author="Paul" w:date="2020-10-14T13:11:00Z">
        <w:r w:rsidR="0051167D" w:rsidRPr="004E0B03" w:rsidDel="00764F3E">
          <w:rPr>
            <w:rStyle w:val="fontstyle01"/>
            <w:rFonts w:asciiTheme="minorHAnsi" w:hAnsiTheme="minorHAnsi"/>
            <w:color w:val="auto"/>
            <w:highlight w:val="yellow"/>
          </w:rPr>
          <w:delText xml:space="preserve"> to international standardization of ERPS.</w:delText>
        </w:r>
      </w:del>
    </w:p>
    <w:p w14:paraId="0ABA1860" w14:textId="4F7AFDE4" w:rsidR="0006368F" w:rsidRDefault="000E76D3" w:rsidP="00756ACD">
      <w:pPr>
        <w:pStyle w:val="BodyText"/>
        <w:rPr>
          <w:ins w:id="281" w:author="Paul" w:date="2020-10-15T14:32:00Z"/>
          <w:highlight w:val="yellow"/>
        </w:rPr>
      </w:pPr>
      <w:r w:rsidRPr="004E0B03">
        <w:rPr>
          <w:highlight w:val="yellow"/>
        </w:rPr>
        <w:t>ERPS</w:t>
      </w:r>
      <w:del w:id="282" w:author="Paul" w:date="2020-10-14T13:11:00Z">
        <w:r w:rsidR="004943F9" w:rsidRPr="004E0B03" w:rsidDel="00764F3E">
          <w:rPr>
            <w:highlight w:val="yellow"/>
          </w:rPr>
          <w:delText>,</w:delText>
        </w:r>
        <w:r w:rsidRPr="004E0B03" w:rsidDel="00764F3E">
          <w:rPr>
            <w:highlight w:val="yellow"/>
          </w:rPr>
          <w:delText xml:space="preserve"> </w:delText>
        </w:r>
        <w:r w:rsidR="004943F9" w:rsidRPr="004E0B03" w:rsidDel="00764F3E">
          <w:rPr>
            <w:highlight w:val="yellow"/>
          </w:rPr>
          <w:delText xml:space="preserve">as a backup system, </w:delText>
        </w:r>
        <w:r w:rsidRPr="004E0B03" w:rsidDel="00764F3E">
          <w:rPr>
            <w:highlight w:val="yellow"/>
          </w:rPr>
          <w:delText>adds resilience to position fixing</w:delText>
        </w:r>
        <w:r w:rsidR="00E7082D" w:rsidRPr="004E0B03" w:rsidDel="00764F3E">
          <w:rPr>
            <w:highlight w:val="yellow"/>
          </w:rPr>
          <w:delText xml:space="preserve"> for</w:delText>
        </w:r>
      </w:del>
      <w:ins w:id="283" w:author="Paul" w:date="2020-10-14T13:11:00Z">
        <w:r w:rsidR="00764F3E">
          <w:rPr>
            <w:highlight w:val="yellow"/>
          </w:rPr>
          <w:t xml:space="preserve"> for use in </w:t>
        </w:r>
      </w:ins>
      <w:del w:id="284" w:author="Paul" w:date="2020-10-14T13:11:00Z">
        <w:r w:rsidRPr="004E0B03" w:rsidDel="00764F3E">
          <w:rPr>
            <w:highlight w:val="yellow"/>
          </w:rPr>
          <w:delText xml:space="preserve"> </w:delText>
        </w:r>
      </w:del>
      <w:r w:rsidR="00E7082D" w:rsidRPr="004E0B03">
        <w:rPr>
          <w:highlight w:val="yellow"/>
        </w:rPr>
        <w:t>h</w:t>
      </w:r>
      <w:r w:rsidRPr="004E0B03">
        <w:rPr>
          <w:highlight w:val="yellow"/>
        </w:rPr>
        <w:t>arbour entrance, harbour approach and coastal waters</w:t>
      </w:r>
      <w:r w:rsidR="004943F9" w:rsidRPr="004E0B03">
        <w:rPr>
          <w:highlight w:val="yellow"/>
        </w:rPr>
        <w:t xml:space="preserve"> navigation areas.</w:t>
      </w:r>
      <w:ins w:id="285" w:author="Paul F. Mueller" w:date="2020-05-19T14:35:00Z">
        <w:r w:rsidR="00D061FE">
          <w:rPr>
            <w:highlight w:val="yellow"/>
          </w:rPr>
          <w:t xml:space="preserve"> </w:t>
        </w:r>
      </w:ins>
      <w:ins w:id="286" w:author="Paul F. Mueller" w:date="2020-05-19T14:34:00Z">
        <w:r w:rsidR="00D061FE">
          <w:rPr>
            <w:highlight w:val="yellow"/>
          </w:rPr>
          <w:t>Due to the need to have at least on</w:t>
        </w:r>
      </w:ins>
      <w:ins w:id="287" w:author="Paul F. Mueller" w:date="2020-05-19T14:35:00Z">
        <w:r w:rsidR="00D061FE">
          <w:rPr>
            <w:highlight w:val="yellow"/>
          </w:rPr>
          <w:t>e</w:t>
        </w:r>
      </w:ins>
      <w:ins w:id="288" w:author="Paul F. Mueller" w:date="2020-05-19T14:34:00Z">
        <w:r w:rsidR="00D061FE">
          <w:rPr>
            <w:highlight w:val="yellow"/>
          </w:rPr>
          <w:t xml:space="preserve"> eRacon in view, </w:t>
        </w:r>
      </w:ins>
      <w:ins w:id="289" w:author="Paul" w:date="2020-10-14T13:11:00Z">
        <w:r w:rsidR="00764F3E">
          <w:rPr>
            <w:highlight w:val="yellow"/>
          </w:rPr>
          <w:t>E</w:t>
        </w:r>
      </w:ins>
      <w:ins w:id="290" w:author="Paul F. Mueller" w:date="2020-05-19T14:34:00Z">
        <w:del w:id="291" w:author="Paul" w:date="2020-10-14T13:11:00Z">
          <w:r w:rsidR="00D061FE" w:rsidDel="00764F3E">
            <w:rPr>
              <w:highlight w:val="yellow"/>
            </w:rPr>
            <w:delText>W</w:delText>
          </w:r>
        </w:del>
        <w:r w:rsidR="00D061FE">
          <w:rPr>
            <w:highlight w:val="yellow"/>
          </w:rPr>
          <w:t xml:space="preserve">RPS is unsuitable for use in </w:t>
        </w:r>
      </w:ins>
      <w:ins w:id="292" w:author="Paul F. Mueller" w:date="2020-05-19T14:35:00Z">
        <w:r w:rsidR="00D061FE">
          <w:rPr>
            <w:highlight w:val="yellow"/>
          </w:rPr>
          <w:t>Ocean waters.</w:t>
        </w:r>
      </w:ins>
      <w:ins w:id="293" w:author="Paul" w:date="2020-10-15T14:32:00Z">
        <w:r w:rsidR="00406BCD">
          <w:rPr>
            <w:highlight w:val="yellow"/>
          </w:rPr>
          <w:t xml:space="preserve"> ERPS can be useful for navigation around or across windfarms and oil fields.</w:t>
        </w:r>
      </w:ins>
    </w:p>
    <w:p w14:paraId="3C6AF90F" w14:textId="77777777" w:rsidR="00406BCD" w:rsidRPr="004E0B03" w:rsidRDefault="00406BCD" w:rsidP="00756ACD">
      <w:pPr>
        <w:pStyle w:val="BodyText"/>
        <w:rPr>
          <w:highlight w:val="yellow"/>
        </w:rPr>
      </w:pPr>
    </w:p>
    <w:p w14:paraId="551A6587" w14:textId="7057F719" w:rsidR="002E5D20" w:rsidRPr="007D76C1" w:rsidRDefault="007D76C1">
      <w:pPr>
        <w:pStyle w:val="Tablecaption"/>
        <w:ind w:left="1170" w:hanging="1170"/>
        <w:jc w:val="center"/>
        <w:rPr>
          <w:rPrChange w:id="294" w:author="Paul" w:date="2020-10-13T10:55:00Z">
            <w:rPr>
              <w:highlight w:val="yellow"/>
            </w:rPr>
          </w:rPrChange>
        </w:rPr>
        <w:pPrChange w:id="295" w:author="Paul" w:date="2020-10-13T11:03:00Z">
          <w:pPr>
            <w:pStyle w:val="BodyText"/>
          </w:pPr>
        </w:pPrChange>
      </w:pPr>
      <w:bookmarkStart w:id="296" w:name="_Toc53480199"/>
      <w:ins w:id="297" w:author="Paul" w:date="2020-10-13T10:54:00Z">
        <w:r>
          <w:t>PNT System Performance Requirements</w:t>
        </w:r>
      </w:ins>
      <w:bookmarkEnd w:id="2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3"/>
        <w:gridCol w:w="3190"/>
      </w:tblGrid>
      <w:tr w:rsidR="00786558" w:rsidRPr="00764F3E" w14:paraId="47F8589C" w14:textId="77777777" w:rsidTr="00D061FE">
        <w:trPr>
          <w:trHeight w:val="20"/>
          <w:tblHeader/>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5D790" w14:textId="77777777" w:rsidR="00786558" w:rsidRPr="00764F3E" w:rsidRDefault="00786558" w:rsidP="004E0B03">
            <w:pPr>
              <w:spacing w:after="120"/>
              <w:jc w:val="center"/>
              <w:rPr>
                <w:sz w:val="20"/>
                <w:szCs w:val="20"/>
                <w:highlight w:val="yellow"/>
              </w:rPr>
            </w:pPr>
            <w:commentRangeStart w:id="298"/>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C63AA" w14:textId="77777777" w:rsidR="00786558" w:rsidRPr="005F6962" w:rsidRDefault="00786558">
            <w:pPr>
              <w:pStyle w:val="Tableheading"/>
              <w:rPr>
                <w:highlight w:val="yellow"/>
              </w:rPr>
              <w:pPrChange w:id="299" w:author="Paul" w:date="2020-10-13T10:55:00Z">
                <w:pPr>
                  <w:spacing w:after="120"/>
                  <w:jc w:val="center"/>
                </w:pPr>
              </w:pPrChange>
            </w:pPr>
            <w:r w:rsidRPr="00764F3E">
              <w:rPr>
                <w:highlight w:val="yellow"/>
                <w:lang w:val="en-GB"/>
                <w:rPrChange w:id="300" w:author="Paul" w:date="2020-10-14T13:14:00Z">
                  <w:rPr>
                    <w:highlight w:val="yellow"/>
                  </w:rPr>
                </w:rPrChange>
              </w:rPr>
              <w:t>Harbour entrance, harbour approach and coastal waters</w:t>
            </w:r>
          </w:p>
        </w:tc>
      </w:tr>
      <w:tr w:rsidR="00786558" w:rsidRPr="00764F3E" w14:paraId="44B24027" w14:textId="77777777" w:rsidTr="00D061FE">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C2913" w14:textId="77777777" w:rsidR="00786558" w:rsidRPr="00764F3E" w:rsidRDefault="00786558" w:rsidP="004E0B03">
            <w:pPr>
              <w:spacing w:after="120"/>
              <w:jc w:val="center"/>
              <w:rPr>
                <w:sz w:val="20"/>
                <w:szCs w:val="20"/>
                <w:highlight w:val="yellow"/>
              </w:rPr>
            </w:pPr>
            <w:r w:rsidRPr="00764F3E">
              <w:rPr>
                <w:sz w:val="20"/>
                <w:szCs w:val="20"/>
                <w:highlight w:val="yellow"/>
              </w:rPr>
              <w:t xml:space="preserve">Accuracy </w:t>
            </w:r>
          </w:p>
          <w:p w14:paraId="59706D8E" w14:textId="77777777" w:rsidR="00786558" w:rsidRPr="00764F3E" w:rsidRDefault="00786558" w:rsidP="004E0B03">
            <w:pPr>
              <w:spacing w:after="120"/>
              <w:jc w:val="center"/>
              <w:rPr>
                <w:sz w:val="20"/>
                <w:szCs w:val="20"/>
                <w:highlight w:val="yellow"/>
              </w:rPr>
            </w:pPr>
            <w:r w:rsidRPr="00764F3E">
              <w:rPr>
                <w:sz w:val="20"/>
                <w:szCs w:val="20"/>
                <w:highlight w:val="yellow"/>
              </w:rPr>
              <w:t>(95% Horizontal Navigation System Error (HNSE))</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A169D" w14:textId="77777777" w:rsidR="00786558" w:rsidRPr="00764F3E" w:rsidRDefault="00786558" w:rsidP="004E0B03">
            <w:pPr>
              <w:spacing w:after="120"/>
              <w:jc w:val="center"/>
              <w:rPr>
                <w:sz w:val="20"/>
                <w:szCs w:val="20"/>
                <w:highlight w:val="yellow"/>
              </w:rPr>
            </w:pPr>
            <w:r w:rsidRPr="00764F3E">
              <w:rPr>
                <w:sz w:val="20"/>
                <w:szCs w:val="20"/>
                <w:highlight w:val="yellow"/>
              </w:rPr>
              <w:t>10 m</w:t>
            </w:r>
          </w:p>
        </w:tc>
      </w:tr>
      <w:tr w:rsidR="00786558" w:rsidRPr="00764F3E" w14:paraId="2886F64A" w14:textId="77777777" w:rsidTr="00D061FE">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3FE13" w14:textId="77777777" w:rsidR="00786558" w:rsidRPr="00764F3E" w:rsidRDefault="00786558" w:rsidP="004E0B03">
            <w:pPr>
              <w:spacing w:after="120"/>
              <w:jc w:val="center"/>
              <w:rPr>
                <w:sz w:val="20"/>
                <w:szCs w:val="20"/>
                <w:highlight w:val="yellow"/>
              </w:rPr>
            </w:pPr>
            <w:r w:rsidRPr="00764F3E">
              <w:rPr>
                <w:sz w:val="20"/>
                <w:szCs w:val="20"/>
                <w:highlight w:val="yellow"/>
              </w:rPr>
              <w:t xml:space="preserve">System </w:t>
            </w:r>
            <w:commentRangeStart w:id="301"/>
            <w:r w:rsidRPr="00764F3E">
              <w:rPr>
                <w:sz w:val="20"/>
                <w:szCs w:val="20"/>
                <w:highlight w:val="yellow"/>
              </w:rPr>
              <w:t>Integrity</w:t>
            </w:r>
            <w:commentRangeEnd w:id="301"/>
            <w:r w:rsidR="00115757">
              <w:rPr>
                <w:rStyle w:val="CommentReference"/>
              </w:rPr>
              <w:commentReference w:id="301"/>
            </w:r>
            <w:r w:rsidRPr="00764F3E">
              <w:rPr>
                <w:sz w:val="20"/>
                <w:szCs w:val="20"/>
                <w:highlight w:val="yellow"/>
              </w:rPr>
              <w:t>*</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FA2D7" w14:textId="77777777" w:rsidR="00786558" w:rsidRPr="00764F3E" w:rsidRDefault="00786558" w:rsidP="004E0B03">
            <w:pPr>
              <w:spacing w:after="120"/>
              <w:jc w:val="center"/>
              <w:rPr>
                <w:sz w:val="20"/>
                <w:szCs w:val="20"/>
                <w:highlight w:val="yellow"/>
              </w:rPr>
            </w:pPr>
            <w:r w:rsidRPr="00764F3E">
              <w:rPr>
                <w:sz w:val="20"/>
                <w:szCs w:val="20"/>
                <w:highlight w:val="yellow"/>
              </w:rPr>
              <w:t>Within 10s</w:t>
            </w:r>
          </w:p>
        </w:tc>
      </w:tr>
      <w:tr w:rsidR="00786558" w:rsidRPr="00764F3E" w14:paraId="2DE19484" w14:textId="77777777" w:rsidTr="00D061FE">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339BE" w14:textId="77777777" w:rsidR="00786558" w:rsidRPr="00764F3E" w:rsidRDefault="00786558" w:rsidP="004E0B03">
            <w:pPr>
              <w:spacing w:after="120"/>
              <w:jc w:val="center"/>
              <w:rPr>
                <w:sz w:val="20"/>
                <w:szCs w:val="20"/>
                <w:highlight w:val="yellow"/>
              </w:rPr>
            </w:pPr>
            <w:r w:rsidRPr="00764F3E">
              <w:rPr>
                <w:sz w:val="20"/>
                <w:szCs w:val="20"/>
                <w:highlight w:val="yellow"/>
              </w:rPr>
              <w:t>Signal Availability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F1FBE" w14:textId="77777777" w:rsidR="00786558" w:rsidRPr="00764F3E" w:rsidRDefault="00786558" w:rsidP="004E0B03">
            <w:pPr>
              <w:spacing w:after="120"/>
              <w:jc w:val="center"/>
              <w:rPr>
                <w:sz w:val="20"/>
                <w:szCs w:val="20"/>
                <w:highlight w:val="yellow"/>
              </w:rPr>
            </w:pPr>
            <w:r w:rsidRPr="00764F3E">
              <w:rPr>
                <w:sz w:val="20"/>
                <w:szCs w:val="20"/>
                <w:highlight w:val="yellow"/>
              </w:rPr>
              <w:t>99.8%</w:t>
            </w:r>
          </w:p>
        </w:tc>
      </w:tr>
      <w:tr w:rsidR="00786558" w:rsidRPr="00764F3E" w14:paraId="439C6E7B" w14:textId="77777777" w:rsidTr="00D061FE">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B5349" w14:textId="77777777" w:rsidR="00786558" w:rsidRPr="00764F3E" w:rsidRDefault="00786558" w:rsidP="004E0B03">
            <w:pPr>
              <w:spacing w:after="120"/>
              <w:jc w:val="center"/>
              <w:rPr>
                <w:sz w:val="20"/>
                <w:szCs w:val="20"/>
                <w:highlight w:val="yellow"/>
              </w:rPr>
            </w:pPr>
            <w:r w:rsidRPr="00764F3E">
              <w:rPr>
                <w:sz w:val="20"/>
                <w:szCs w:val="20"/>
                <w:highlight w:val="yellow"/>
              </w:rPr>
              <w:t>Continuity</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32D45" w14:textId="77777777" w:rsidR="00786558" w:rsidRPr="00764F3E" w:rsidRDefault="00786558" w:rsidP="004E0B03">
            <w:pPr>
              <w:spacing w:after="120"/>
              <w:jc w:val="center"/>
              <w:rPr>
                <w:sz w:val="20"/>
                <w:szCs w:val="20"/>
                <w:highlight w:val="yellow"/>
              </w:rPr>
            </w:pPr>
            <w:r w:rsidRPr="00764F3E">
              <w:rPr>
                <w:sz w:val="20"/>
                <w:szCs w:val="20"/>
                <w:highlight w:val="yellow"/>
              </w:rPr>
              <w:t>99.97% (over 15 min)</w:t>
            </w:r>
            <w:commentRangeEnd w:id="298"/>
            <w:r w:rsidRPr="00764F3E">
              <w:rPr>
                <w:rStyle w:val="CommentReference"/>
              </w:rPr>
              <w:commentReference w:id="298"/>
            </w:r>
          </w:p>
        </w:tc>
      </w:tr>
    </w:tbl>
    <w:p w14:paraId="63474A49" w14:textId="77777777" w:rsidR="002E5D20" w:rsidRDefault="002E5D20" w:rsidP="002E5D20">
      <w:pPr>
        <w:jc w:val="center"/>
        <w:rPr>
          <w:sz w:val="20"/>
          <w:szCs w:val="20"/>
          <w:highlight w:val="yellow"/>
        </w:rPr>
      </w:pPr>
      <w:r w:rsidRPr="004E0B03">
        <w:rPr>
          <w:sz w:val="20"/>
          <w:szCs w:val="20"/>
          <w:highlight w:val="yellow"/>
        </w:rPr>
        <w:t>*Integrity warning of system malfunction, non-availability or discontinuity should be provided to users within 10s.</w:t>
      </w:r>
    </w:p>
    <w:p w14:paraId="7A72EF4E" w14:textId="2D494DD1" w:rsidR="00DE1F6A" w:rsidRPr="004E0B03" w:rsidRDefault="00DE1F6A" w:rsidP="002E5D20">
      <w:pPr>
        <w:jc w:val="center"/>
        <w:rPr>
          <w:sz w:val="20"/>
          <w:szCs w:val="20"/>
          <w:highlight w:val="yellow"/>
        </w:rPr>
      </w:pPr>
      <w:r w:rsidRPr="004E0B03">
        <w:rPr>
          <w:sz w:val="20"/>
          <w:szCs w:val="20"/>
          <w:highlight w:val="yellow"/>
        </w:rPr>
        <w:t>IMO Resolution A.1046 operational Requirements</w:t>
      </w:r>
    </w:p>
    <w:p w14:paraId="40F9B80C" w14:textId="77777777" w:rsidR="002E5D20" w:rsidRPr="004E0B03" w:rsidRDefault="002E5D20" w:rsidP="002E5D20">
      <w:pPr>
        <w:jc w:val="center"/>
        <w:rPr>
          <w:sz w:val="20"/>
          <w:szCs w:val="20"/>
          <w:highlight w:val="yellow"/>
        </w:rPr>
      </w:pPr>
    </w:p>
    <w:p w14:paraId="61805572" w14:textId="124713BB" w:rsidR="00764F3E" w:rsidRDefault="00764F3E" w:rsidP="002E5D20">
      <w:pPr>
        <w:pStyle w:val="BodyText"/>
        <w:rPr>
          <w:ins w:id="302" w:author="Paul" w:date="2020-10-14T13:11:00Z"/>
          <w:highlight w:val="yellow"/>
        </w:rPr>
      </w:pPr>
      <w:ins w:id="303" w:author="Paul" w:date="2020-10-14T13:08:00Z">
        <w:r>
          <w:rPr>
            <w:highlight w:val="yellow"/>
          </w:rPr>
          <w:t>The ability of ERPS to provide performance to these re</w:t>
        </w:r>
      </w:ins>
      <w:ins w:id="304" w:author="Paul" w:date="2020-10-14T13:09:00Z">
        <w:r>
          <w:rPr>
            <w:highlight w:val="yellow"/>
          </w:rPr>
          <w:t>q</w:t>
        </w:r>
      </w:ins>
      <w:ins w:id="305" w:author="Paul" w:date="2020-10-14T13:08:00Z">
        <w:r>
          <w:rPr>
            <w:highlight w:val="yellow"/>
          </w:rPr>
          <w:t>uirements has not been evaluated.</w:t>
        </w:r>
      </w:ins>
    </w:p>
    <w:p w14:paraId="65D7A248" w14:textId="1E1FE2F7" w:rsidR="00764F3E" w:rsidRPr="00764F3E" w:rsidRDefault="00764F3E" w:rsidP="002E5D20">
      <w:pPr>
        <w:pStyle w:val="BodyText"/>
        <w:rPr>
          <w:ins w:id="306" w:author="Paul" w:date="2020-10-14T13:07:00Z"/>
          <w:rPrChange w:id="307" w:author="Paul" w:date="2020-10-14T13:11:00Z">
            <w:rPr>
              <w:ins w:id="308" w:author="Paul" w:date="2020-10-14T13:07:00Z"/>
              <w:highlight w:val="yellow"/>
            </w:rPr>
          </w:rPrChange>
        </w:rPr>
      </w:pPr>
      <w:ins w:id="309" w:author="Paul" w:date="2020-10-14T13:11:00Z">
        <w:r w:rsidRPr="0051167D">
          <w:rPr>
            <w:rStyle w:val="fontstyle01"/>
            <w:rFonts w:asciiTheme="minorHAnsi" w:hAnsiTheme="minorHAnsi"/>
            <w:color w:val="auto"/>
            <w:highlight w:val="yellow"/>
          </w:rPr>
          <w:t>Establish</w:t>
        </w:r>
      </w:ins>
      <w:ins w:id="310" w:author="Paul" w:date="2020-10-14T13:12:00Z">
        <w:r>
          <w:rPr>
            <w:rStyle w:val="fontstyle01"/>
            <w:rFonts w:asciiTheme="minorHAnsi" w:hAnsiTheme="minorHAnsi"/>
            <w:color w:val="auto"/>
            <w:highlight w:val="yellow"/>
          </w:rPr>
          <w:t xml:space="preserve">ment of </w:t>
        </w:r>
      </w:ins>
      <w:ins w:id="311" w:author="Paul" w:date="2020-10-14T13:11:00Z">
        <w:r w:rsidRPr="0051167D">
          <w:rPr>
            <w:rStyle w:val="fontstyle01"/>
            <w:rFonts w:asciiTheme="minorHAnsi" w:hAnsiTheme="minorHAnsi"/>
            <w:color w:val="auto"/>
            <w:highlight w:val="yellow"/>
          </w:rPr>
          <w:t xml:space="preserve">guidelines for eRacon and eRadar interoperability </w:t>
        </w:r>
      </w:ins>
      <w:ins w:id="312" w:author="Paul" w:date="2020-10-14T13:12:00Z">
        <w:r>
          <w:rPr>
            <w:rStyle w:val="fontstyle01"/>
            <w:rFonts w:asciiTheme="minorHAnsi" w:hAnsiTheme="minorHAnsi"/>
            <w:color w:val="auto"/>
            <w:highlight w:val="yellow"/>
          </w:rPr>
          <w:t xml:space="preserve">will </w:t>
        </w:r>
      </w:ins>
      <w:ins w:id="313" w:author="Paul" w:date="2020-10-14T13:11:00Z">
        <w:r w:rsidRPr="0051167D">
          <w:rPr>
            <w:rStyle w:val="fontstyle01"/>
            <w:rFonts w:asciiTheme="minorHAnsi" w:hAnsiTheme="minorHAnsi"/>
            <w:color w:val="auto"/>
            <w:highlight w:val="yellow"/>
          </w:rPr>
          <w:t>provide a framework for utilisation of ERPS</w:t>
        </w:r>
        <w:r w:rsidRPr="004E0B03">
          <w:rPr>
            <w:rStyle w:val="fontstyle01"/>
            <w:rFonts w:asciiTheme="minorHAnsi" w:hAnsiTheme="minorHAnsi"/>
            <w:color w:val="auto"/>
            <w:highlight w:val="yellow"/>
          </w:rPr>
          <w:t xml:space="preserve"> and is a steppingstone to international standardization of ERPS.</w:t>
        </w:r>
      </w:ins>
    </w:p>
    <w:p w14:paraId="471682EB" w14:textId="131681DA" w:rsidR="002E5D20" w:rsidRPr="004E0B03" w:rsidDel="00D061FE" w:rsidRDefault="002E5D20" w:rsidP="002E5D20">
      <w:pPr>
        <w:pStyle w:val="BodyText"/>
        <w:rPr>
          <w:del w:id="314" w:author="Paul F. Mueller" w:date="2020-05-19T14:36:00Z"/>
          <w:highlight w:val="yellow"/>
        </w:rPr>
      </w:pPr>
      <w:del w:id="315" w:author="Paul F. Mueller" w:date="2020-05-19T14:36:00Z">
        <w:r w:rsidRPr="004E0B03" w:rsidDel="00D061FE">
          <w:rPr>
            <w:highlight w:val="yellow"/>
          </w:rPr>
          <w:delText>•</w:delText>
        </w:r>
        <w:r w:rsidRPr="004E0B03" w:rsidDel="00D061FE">
          <w:rPr>
            <w:highlight w:val="yellow"/>
          </w:rPr>
          <w:tab/>
          <w:delText>For ocean waters: the system should provide positional information with an error not greater than 100 m with a probability of 95%. Signal availability should exceed 99.8%. An integrity warning of system malfunction, non-availability or discontinuity should be provided to users as soon as practicable by Maritime Safety Information (MSI) systems.</w:delText>
        </w:r>
      </w:del>
    </w:p>
    <w:p w14:paraId="45A9540D" w14:textId="31C0EE51" w:rsidR="002E5D20" w:rsidRPr="004E0B03" w:rsidDel="007D76C1" w:rsidRDefault="002E5D20" w:rsidP="002E5D20">
      <w:pPr>
        <w:pStyle w:val="BodyText"/>
        <w:rPr>
          <w:del w:id="316" w:author="Paul" w:date="2020-10-13T10:55:00Z"/>
          <w:highlight w:val="yellow"/>
        </w:rPr>
      </w:pPr>
      <w:commentRangeStart w:id="317"/>
      <w:del w:id="318" w:author="Paul" w:date="2020-10-13T10:55:00Z">
        <w:r w:rsidRPr="004E0B03" w:rsidDel="007D76C1">
          <w:rPr>
            <w:highlight w:val="yellow"/>
          </w:rPr>
          <w:delText xml:space="preserve">Navigation in harbour entrances, harbour approaches and coastal waters: positional information with an error not greater than 10 m with a probability of 95%. Signal availability should exceed 99.8%. When the system is </w:delText>
        </w:r>
        <w:r w:rsidRPr="004E0B03" w:rsidDel="007D76C1">
          <w:rPr>
            <w:highlight w:val="yellow"/>
          </w:rPr>
          <w:lastRenderedPageBreak/>
          <w:delText>available, the service continuity should be ≥99.97% over a period of 15 minutes. An integrity warning of system malfunction, non-availability or discontinuity should be provided to users within 10s.</w:delText>
        </w:r>
      </w:del>
    </w:p>
    <w:p w14:paraId="64BEB356" w14:textId="0330D707" w:rsidR="007D76C1" w:rsidRDefault="007D76C1" w:rsidP="002E5D20">
      <w:pPr>
        <w:pStyle w:val="BodyText"/>
        <w:rPr>
          <w:ins w:id="319" w:author="Paul" w:date="2020-10-13T10:55:00Z"/>
          <w:highlight w:val="yellow"/>
        </w:rPr>
      </w:pPr>
    </w:p>
    <w:p w14:paraId="0C0A5908" w14:textId="5AF4F784" w:rsidR="002E5D20" w:rsidRPr="004E0B03" w:rsidDel="00764F3E" w:rsidRDefault="002E5D20" w:rsidP="002E5D20">
      <w:pPr>
        <w:pStyle w:val="BodyText"/>
        <w:rPr>
          <w:del w:id="320" w:author="Paul" w:date="2020-10-14T13:12:00Z"/>
          <w:highlight w:val="yellow"/>
        </w:rPr>
      </w:pPr>
      <w:commentRangeStart w:id="321"/>
      <w:del w:id="322" w:author="Paul" w:date="2020-10-14T13:12:00Z">
        <w:r w:rsidRPr="004E0B03" w:rsidDel="00764F3E">
          <w:rPr>
            <w:highlight w:val="yellow"/>
          </w:rPr>
          <w:delText>Accuracy (complex, 1, 2, 3 or more racons)</w:delText>
        </w:r>
      </w:del>
    </w:p>
    <w:p w14:paraId="04064760" w14:textId="5BC4E79B" w:rsidR="002E5D20" w:rsidRPr="004E0B03" w:rsidDel="00764F3E" w:rsidRDefault="002E5D20" w:rsidP="002E5D20">
      <w:pPr>
        <w:pStyle w:val="BodyText"/>
        <w:rPr>
          <w:del w:id="323" w:author="Paul" w:date="2020-10-14T13:12:00Z"/>
          <w:highlight w:val="yellow"/>
        </w:rPr>
      </w:pPr>
      <w:del w:id="324" w:author="Paul" w:date="2020-10-14T13:12:00Z">
        <w:r w:rsidRPr="004E0B03" w:rsidDel="00764F3E">
          <w:rPr>
            <w:highlight w:val="yellow"/>
          </w:rPr>
          <w:delText>Availability (complex, 1, 2, 3 or more racons)</w:delText>
        </w:r>
      </w:del>
    </w:p>
    <w:p w14:paraId="7FECDB94" w14:textId="6601960F" w:rsidR="002E5D20" w:rsidDel="00764F3E" w:rsidRDefault="002E5D20" w:rsidP="002E5D20">
      <w:pPr>
        <w:pStyle w:val="BodyText"/>
        <w:rPr>
          <w:del w:id="325" w:author="Paul" w:date="2020-10-14T13:12:00Z"/>
        </w:rPr>
      </w:pPr>
      <w:del w:id="326" w:author="Paul" w:date="2020-10-14T13:12:00Z">
        <w:r w:rsidRPr="004E0B03" w:rsidDel="00764F3E">
          <w:rPr>
            <w:highlight w:val="yellow"/>
          </w:rPr>
          <w:delText>Continuity (complex, 1, 2, 3 or more racons)</w:delText>
        </w:r>
        <w:commentRangeEnd w:id="321"/>
        <w:r w:rsidR="007D76C1" w:rsidDel="00764F3E">
          <w:rPr>
            <w:rStyle w:val="CommentReference"/>
          </w:rPr>
          <w:commentReference w:id="321"/>
        </w:r>
      </w:del>
    </w:p>
    <w:p w14:paraId="062F5212" w14:textId="5F402A43" w:rsidR="00C1231F" w:rsidRPr="004E0B03" w:rsidDel="00764F3E" w:rsidRDefault="00C1231F" w:rsidP="00C1231F">
      <w:pPr>
        <w:pStyle w:val="BodyText"/>
        <w:rPr>
          <w:del w:id="327" w:author="Paul" w:date="2020-10-14T13:12:00Z"/>
          <w:moveTo w:id="328" w:author="Paul" w:date="2020-10-13T10:57:00Z"/>
          <w:highlight w:val="yellow"/>
        </w:rPr>
      </w:pPr>
      <w:moveToRangeStart w:id="329" w:author="Paul" w:date="2020-10-13T10:57:00Z" w:name="move53479094"/>
      <w:moveTo w:id="330" w:author="Paul" w:date="2020-10-13T10:57:00Z">
        <w:del w:id="331" w:author="Paul" w:date="2020-10-14T13:12:00Z">
          <w:r w:rsidRPr="004E0B03" w:rsidDel="00764F3E">
            <w:rPr>
              <w:highlight w:val="yellow"/>
            </w:rPr>
            <w:delText>Task: Describe accuracy, availability, continuity goals; both bands</w:delText>
          </w:r>
        </w:del>
      </w:moveTo>
    </w:p>
    <w:p w14:paraId="606C3D0D" w14:textId="0F094895" w:rsidR="00C1231F" w:rsidDel="00764F3E" w:rsidRDefault="00C1231F" w:rsidP="00C1231F">
      <w:pPr>
        <w:pStyle w:val="BodyText"/>
        <w:rPr>
          <w:del w:id="332" w:author="Paul" w:date="2020-10-14T13:12:00Z"/>
          <w:moveTo w:id="333" w:author="Paul" w:date="2020-10-13T10:57:00Z"/>
        </w:rPr>
      </w:pPr>
      <w:moveTo w:id="334" w:author="Paul" w:date="2020-10-13T10:57:00Z">
        <w:del w:id="335" w:author="Paul" w:date="2020-10-14T13:12:00Z">
          <w:r w:rsidRPr="004E0B03" w:rsidDel="00764F3E">
            <w:rPr>
              <w:highlight w:val="yellow"/>
            </w:rPr>
            <w:delText>Task: Describe integrity; what it means in context of ERPS</w:delText>
          </w:r>
        </w:del>
      </w:moveTo>
    </w:p>
    <w:moveToRangeEnd w:id="329"/>
    <w:p w14:paraId="1CD5A2FB" w14:textId="41C6400A" w:rsidR="002E5D20" w:rsidDel="00764F3E" w:rsidRDefault="002E5D20" w:rsidP="002E5D20">
      <w:pPr>
        <w:pStyle w:val="BodyText"/>
        <w:rPr>
          <w:del w:id="336" w:author="Paul" w:date="2020-10-14T13:12:00Z"/>
        </w:rPr>
      </w:pPr>
      <w:commentRangeStart w:id="337"/>
      <w:del w:id="338" w:author="Paul" w:date="2020-10-14T13:12:00Z">
        <w:r w:rsidRPr="004E0B03" w:rsidDel="00764F3E">
          <w:rPr>
            <w:highlight w:val="yellow"/>
          </w:rPr>
          <w:delText>It would also be worth noting that due to the limitations of the operation of an eRacon some of the functionality is unachievable (please correct me if I’m wrong as I’m assuming that the “System Integrity” can’t be updated within 10 seconds??).</w:delText>
        </w:r>
        <w:commentRangeEnd w:id="317"/>
        <w:r w:rsidR="00D061FE" w:rsidDel="00764F3E">
          <w:rPr>
            <w:rStyle w:val="CommentReference"/>
          </w:rPr>
          <w:commentReference w:id="317"/>
        </w:r>
        <w:commentRangeEnd w:id="337"/>
        <w:r w:rsidR="007315D1" w:rsidDel="00764F3E">
          <w:rPr>
            <w:rStyle w:val="CommentReference"/>
          </w:rPr>
          <w:commentReference w:id="337"/>
        </w:r>
      </w:del>
    </w:p>
    <w:p w14:paraId="4449AB56" w14:textId="5E0B9E09" w:rsidR="008B2E01" w:rsidRDefault="00594908" w:rsidP="00594908">
      <w:pPr>
        <w:pStyle w:val="Heading1"/>
      </w:pPr>
      <w:bookmarkStart w:id="339" w:name="_Toc40262860"/>
      <w:bookmarkStart w:id="340" w:name="_Toc40262861"/>
      <w:bookmarkStart w:id="341" w:name="_Toc40262862"/>
      <w:bookmarkStart w:id="342" w:name="_Toc53480176"/>
      <w:bookmarkEnd w:id="339"/>
      <w:bookmarkEnd w:id="340"/>
      <w:bookmarkEnd w:id="341"/>
      <w:r>
        <w:t>TECHNOLOGY</w:t>
      </w:r>
      <w:bookmarkEnd w:id="342"/>
    </w:p>
    <w:p w14:paraId="4251FAB4" w14:textId="77777777" w:rsidR="00594908" w:rsidRDefault="00594908" w:rsidP="00594908">
      <w:pPr>
        <w:pStyle w:val="Heading1separatationline"/>
      </w:pPr>
    </w:p>
    <w:p w14:paraId="2F4D7D1F" w14:textId="25140758" w:rsidR="00B37DC2" w:rsidRPr="004E0B03" w:rsidDel="00C1231F" w:rsidRDefault="00B37DC2" w:rsidP="00B37DC2">
      <w:pPr>
        <w:pStyle w:val="BodyText"/>
        <w:rPr>
          <w:moveFrom w:id="343" w:author="Paul" w:date="2020-10-13T10:57:00Z"/>
          <w:highlight w:val="yellow"/>
        </w:rPr>
      </w:pPr>
      <w:moveFromRangeStart w:id="344" w:author="Paul" w:date="2020-10-13T10:57:00Z" w:name="move53479094"/>
      <w:moveFrom w:id="345" w:author="Paul" w:date="2020-10-13T10:57:00Z">
        <w:r w:rsidRPr="004E0B03" w:rsidDel="00C1231F">
          <w:rPr>
            <w:highlight w:val="yellow"/>
          </w:rPr>
          <w:t>Task: Describe accuracy, availability, continuity goals; both bands</w:t>
        </w:r>
      </w:moveFrom>
    </w:p>
    <w:p w14:paraId="054CC46E" w14:textId="66641CF2" w:rsidR="00C36332" w:rsidDel="00C1231F" w:rsidRDefault="00C36332" w:rsidP="00C36332">
      <w:pPr>
        <w:pStyle w:val="BodyText"/>
        <w:rPr>
          <w:moveFrom w:id="346" w:author="Paul" w:date="2020-10-13T10:57:00Z"/>
        </w:rPr>
      </w:pPr>
      <w:moveFrom w:id="347" w:author="Paul" w:date="2020-10-13T10:57:00Z">
        <w:r w:rsidRPr="004E0B03" w:rsidDel="00C1231F">
          <w:rPr>
            <w:highlight w:val="yellow"/>
          </w:rPr>
          <w:t>Task: Describe integrity; what it means in context of ERPS</w:t>
        </w:r>
      </w:moveFrom>
    </w:p>
    <w:p w14:paraId="4E84C9D0" w14:textId="756BE139" w:rsidR="0051167D" w:rsidRPr="00BC7840" w:rsidDel="00764F3E" w:rsidRDefault="0051167D" w:rsidP="0051167D">
      <w:pPr>
        <w:pStyle w:val="BodyText"/>
        <w:rPr>
          <w:moveFrom w:id="348" w:author="Paul" w:date="2020-10-14T13:15:00Z"/>
          <w:highlight w:val="yellow"/>
        </w:rPr>
      </w:pPr>
      <w:moveFromRangeStart w:id="349" w:author="Paul" w:date="2020-10-14T13:15:00Z" w:name="move53573771"/>
      <w:moveFromRangeEnd w:id="344"/>
      <w:moveFrom w:id="350" w:author="Paul" w:date="2020-10-14T13:15:00Z">
        <w:r w:rsidRPr="00BC7840" w:rsidDel="00764F3E">
          <w:rPr>
            <w:highlight w:val="yellow"/>
          </w:rPr>
          <w:t>ERPS can be very cost effective in that radars (with digital receivers) and racons (with digital transmitters) can be fitted with needed software at very low per unit cost.</w:t>
        </w:r>
        <w:r w:rsidDel="00764F3E">
          <w:rPr>
            <w:highlight w:val="yellow"/>
          </w:rPr>
          <w:t xml:space="preserve"> </w:t>
        </w:r>
      </w:moveFrom>
    </w:p>
    <w:moveFromRangeEnd w:id="349"/>
    <w:p w14:paraId="27E1A058" w14:textId="376F3B64" w:rsidR="00B37DC2" w:rsidRDefault="00B37DC2" w:rsidP="00C36332">
      <w:pPr>
        <w:pStyle w:val="BodyText"/>
        <w:rPr>
          <w:ins w:id="351" w:author="Paul" w:date="2020-10-14T14:19:00Z"/>
        </w:rPr>
      </w:pPr>
      <w:r w:rsidRPr="00D83C81">
        <w:rPr>
          <w:highlight w:val="yellow"/>
        </w:rPr>
        <w:t xml:space="preserve">Knowing the </w:t>
      </w:r>
      <w:ins w:id="352" w:author="Paul" w:date="2020-10-15T14:36:00Z">
        <w:r w:rsidR="00406BCD">
          <w:rPr>
            <w:highlight w:val="yellow"/>
          </w:rPr>
          <w:t xml:space="preserve">measured </w:t>
        </w:r>
      </w:ins>
      <w:r w:rsidRPr="00D83C81">
        <w:rPr>
          <w:highlight w:val="yellow"/>
        </w:rPr>
        <w:t>azimuth</w:t>
      </w:r>
      <w:ins w:id="353" w:author="Paul" w:date="2020-10-15T14:36:00Z">
        <w:r w:rsidR="00406BCD">
          <w:rPr>
            <w:highlight w:val="yellow"/>
          </w:rPr>
          <w:t xml:space="preserve"> and</w:t>
        </w:r>
      </w:ins>
      <w:del w:id="354" w:author="Paul" w:date="2020-10-15T14:36:00Z">
        <w:r w:rsidRPr="00D83C81" w:rsidDel="00406BCD">
          <w:rPr>
            <w:highlight w:val="yellow"/>
          </w:rPr>
          <w:delText>,</w:delText>
        </w:r>
      </w:del>
      <w:r w:rsidRPr="00D83C81">
        <w:rPr>
          <w:highlight w:val="yellow"/>
        </w:rPr>
        <w:t xml:space="preserve"> range </w:t>
      </w:r>
      <w:del w:id="355" w:author="Paul" w:date="2020-10-15T14:36:00Z">
        <w:r w:rsidRPr="00D83C81" w:rsidDel="00406BCD">
          <w:rPr>
            <w:highlight w:val="yellow"/>
          </w:rPr>
          <w:delText xml:space="preserve">and location </w:delText>
        </w:r>
      </w:del>
      <w:r w:rsidRPr="00D83C81">
        <w:rPr>
          <w:highlight w:val="yellow"/>
        </w:rPr>
        <w:t>of the eRacon targets, the speed and heading of their own vessels</w:t>
      </w:r>
      <w:ins w:id="356" w:author="Paul" w:date="2020-10-15T14:36:00Z">
        <w:r w:rsidR="00406BCD">
          <w:rPr>
            <w:highlight w:val="yellow"/>
          </w:rPr>
          <w:t xml:space="preserve">. </w:t>
        </w:r>
      </w:ins>
      <w:del w:id="357" w:author="Paul" w:date="2020-10-15T14:36:00Z">
        <w:r w:rsidRPr="00D83C81" w:rsidDel="00406BCD">
          <w:rPr>
            <w:highlight w:val="yellow"/>
          </w:rPr>
          <w:delText xml:space="preserve"> and </w:delText>
        </w:r>
      </w:del>
      <w:r w:rsidRPr="00D83C81">
        <w:rPr>
          <w:highlight w:val="yellow"/>
        </w:rPr>
        <w:t xml:space="preserve">their own antenna elevation and rotation characteristics, </w:t>
      </w:r>
      <w:ins w:id="358" w:author="Paul" w:date="2020-10-15T14:37:00Z">
        <w:r w:rsidR="00406BCD">
          <w:rPr>
            <w:highlight w:val="yellow"/>
          </w:rPr>
          <w:t xml:space="preserve">along with the received positions (latitude, longitude and elevation) of the eRacons, </w:t>
        </w:r>
      </w:ins>
      <w:r w:rsidRPr="00D83C81">
        <w:rPr>
          <w:highlight w:val="yellow"/>
        </w:rPr>
        <w:t>eRadars calculate and report positions for their own vessels.</w:t>
      </w:r>
    </w:p>
    <w:p w14:paraId="220A47B9" w14:textId="001DB36E" w:rsidR="005669FA" w:rsidRDefault="005669FA" w:rsidP="005669FA">
      <w:pPr>
        <w:pStyle w:val="Heading2"/>
        <w:rPr>
          <w:ins w:id="359" w:author="Paul" w:date="2020-10-14T14:20:00Z"/>
        </w:rPr>
      </w:pPr>
      <w:ins w:id="360" w:author="Paul" w:date="2020-10-14T14:19:00Z">
        <w:r>
          <w:t xml:space="preserve">SOLUTION </w:t>
        </w:r>
        <w:commentRangeStart w:id="361"/>
        <w:r>
          <w:t>CALCULAT</w:t>
        </w:r>
      </w:ins>
      <w:ins w:id="362" w:author="Paul" w:date="2020-10-14T14:20:00Z">
        <w:r>
          <w:t>IONS</w:t>
        </w:r>
      </w:ins>
      <w:commentRangeEnd w:id="361"/>
      <w:ins w:id="363" w:author="Paul" w:date="2020-10-15T14:50:00Z">
        <w:r w:rsidR="005E3B15">
          <w:rPr>
            <w:rStyle w:val="CommentReference"/>
            <w:rFonts w:asciiTheme="minorHAnsi" w:eastAsiaTheme="minorHAnsi" w:hAnsiTheme="minorHAnsi" w:cstheme="minorBidi"/>
            <w:b w:val="0"/>
            <w:bCs w:val="0"/>
            <w:caps w:val="0"/>
            <w:color w:val="auto"/>
          </w:rPr>
          <w:commentReference w:id="361"/>
        </w:r>
      </w:ins>
    </w:p>
    <w:p w14:paraId="0E79328B" w14:textId="2396B42F" w:rsidR="005669FA" w:rsidRPr="00115757" w:rsidRDefault="005669FA">
      <w:pPr>
        <w:pStyle w:val="Heading3"/>
        <w:rPr>
          <w:highlight w:val="yellow"/>
          <w:rPrChange w:id="364" w:author="Paul" w:date="2020-10-15T14:46:00Z">
            <w:rPr/>
          </w:rPrChange>
        </w:rPr>
        <w:pPrChange w:id="365" w:author="Paul" w:date="2020-10-14T14:20:00Z">
          <w:pPr>
            <w:pStyle w:val="BodyText"/>
          </w:pPr>
        </w:pPrChange>
      </w:pPr>
      <w:ins w:id="366" w:author="Paul" w:date="2020-10-14T14:20:00Z">
        <w:r w:rsidRPr="00115757">
          <w:rPr>
            <w:highlight w:val="yellow"/>
            <w:rPrChange w:id="367" w:author="Paul" w:date="2020-10-15T14:46:00Z">
              <w:rPr>
                <w:b/>
                <w:bCs/>
                <w:smallCaps/>
              </w:rPr>
            </w:rPrChange>
          </w:rPr>
          <w:t xml:space="preserve">One eRacon </w:t>
        </w:r>
        <w:commentRangeStart w:id="368"/>
        <w:r w:rsidRPr="00115757">
          <w:rPr>
            <w:highlight w:val="yellow"/>
            <w:rPrChange w:id="369" w:author="Paul" w:date="2020-10-15T14:46:00Z">
              <w:rPr>
                <w:b/>
                <w:bCs/>
                <w:smallCaps/>
              </w:rPr>
            </w:rPrChange>
          </w:rPr>
          <w:t>Solution</w:t>
        </w:r>
      </w:ins>
      <w:commentRangeEnd w:id="368"/>
      <w:ins w:id="370" w:author="Paul" w:date="2020-10-15T14:49:00Z">
        <w:r w:rsidR="005E3B15">
          <w:rPr>
            <w:rStyle w:val="CommentReference"/>
            <w:rFonts w:asciiTheme="minorHAnsi" w:eastAsiaTheme="minorHAnsi" w:hAnsiTheme="minorHAnsi" w:cstheme="minorBidi"/>
            <w:b w:val="0"/>
            <w:bCs w:val="0"/>
            <w:smallCaps w:val="0"/>
            <w:color w:val="auto"/>
          </w:rPr>
          <w:commentReference w:id="368"/>
        </w:r>
      </w:ins>
    </w:p>
    <w:p w14:paraId="295E9178" w14:textId="541390C6" w:rsidR="009A49A6" w:rsidRPr="004E0B03" w:rsidDel="005669FA" w:rsidRDefault="009A49A6" w:rsidP="009A49A6">
      <w:pPr>
        <w:pStyle w:val="BodyText"/>
        <w:rPr>
          <w:del w:id="371" w:author="Paul" w:date="2020-10-14T14:19:00Z"/>
          <w:highlight w:val="yellow"/>
        </w:rPr>
      </w:pPr>
      <w:del w:id="372" w:author="Paul" w:date="2020-10-14T14:19:00Z">
        <w:r w:rsidRPr="004E0B03" w:rsidDel="005669FA">
          <w:rPr>
            <w:highlight w:val="yellow"/>
          </w:rPr>
          <w:delText>Illustrations</w:delText>
        </w:r>
        <w:r w:rsidDel="005669FA">
          <w:rPr>
            <w:highlight w:val="yellow"/>
          </w:rPr>
          <w:delText xml:space="preserve"> (I have retrieved better copies</w:delText>
        </w:r>
        <w:r w:rsidR="00425708" w:rsidDel="005669FA">
          <w:rPr>
            <w:highlight w:val="yellow"/>
          </w:rPr>
          <w:delText>!</w:delText>
        </w:r>
        <w:r w:rsidDel="005669FA">
          <w:rPr>
            <w:highlight w:val="yellow"/>
          </w:rPr>
          <w:delText>)</w:delText>
        </w:r>
        <w:r w:rsidRPr="004E0B03" w:rsidDel="005669FA">
          <w:rPr>
            <w:highlight w:val="yellow"/>
          </w:rPr>
          <w:delText>:</w:delText>
        </w:r>
      </w:del>
    </w:p>
    <w:p w14:paraId="536829ED" w14:textId="3F2BA298" w:rsidR="00940547" w:rsidRDefault="009A49A6" w:rsidP="00C36332">
      <w:pPr>
        <w:pStyle w:val="BodyText"/>
        <w:rPr>
          <w:ins w:id="373" w:author="Paul" w:date="2020-10-14T14:11:00Z"/>
          <w:noProof/>
          <w:highlight w:val="yellow"/>
          <w:lang w:val="en-US"/>
        </w:rPr>
      </w:pPr>
      <w:r w:rsidRPr="005669FA">
        <w:rPr>
          <w:noProof/>
          <w:lang w:val="en-US"/>
          <w:rPrChange w:id="374" w:author="Paul" w:date="2020-10-14T14:22:00Z">
            <w:rPr>
              <w:noProof/>
              <w:highlight w:val="yellow"/>
              <w:lang w:val="en-US"/>
            </w:rPr>
          </w:rPrChange>
        </w:rPr>
        <w:drawing>
          <wp:inline distT="0" distB="0" distL="0" distR="0" wp14:anchorId="3952777D" wp14:editId="3C95E436">
            <wp:extent cx="4095750" cy="364549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95592" cy="3734365"/>
                    </a:xfrm>
                    <a:prstGeom prst="rect">
                      <a:avLst/>
                    </a:prstGeom>
                    <a:noFill/>
                  </pic:spPr>
                </pic:pic>
              </a:graphicData>
            </a:graphic>
          </wp:inline>
        </w:drawing>
      </w:r>
    </w:p>
    <w:p w14:paraId="08096961" w14:textId="0EF9B599" w:rsidR="00940547" w:rsidRDefault="005669FA" w:rsidP="00406BCD">
      <w:pPr>
        <w:pStyle w:val="Figurecaption"/>
        <w:ind w:left="1170" w:hanging="1170"/>
        <w:rPr>
          <w:ins w:id="375" w:author="Paul" w:date="2020-10-14T14:20:00Z"/>
        </w:rPr>
      </w:pPr>
      <w:ins w:id="376" w:author="Paul" w:date="2020-10-14T14:18:00Z">
        <w:r>
          <w:lastRenderedPageBreak/>
          <w:t>One</w:t>
        </w:r>
      </w:ins>
      <w:ins w:id="377" w:author="Paul" w:date="2020-10-14T14:17:00Z">
        <w:r>
          <w:t xml:space="preserve"> eRacon Solut</w:t>
        </w:r>
      </w:ins>
      <w:ins w:id="378" w:author="Paul" w:date="2020-10-14T14:18:00Z">
        <w:r>
          <w:t>ion</w:t>
        </w:r>
      </w:ins>
    </w:p>
    <w:p w14:paraId="1CB8717F" w14:textId="572BC4BC" w:rsidR="005669FA" w:rsidRPr="005669FA" w:rsidRDefault="005669FA">
      <w:pPr>
        <w:pStyle w:val="Heading3"/>
        <w:rPr>
          <w:ins w:id="379" w:author="Paul" w:date="2020-10-14T14:11:00Z"/>
          <w:highlight w:val="yellow"/>
          <w:rPrChange w:id="380" w:author="Paul" w:date="2020-10-14T14:20:00Z">
            <w:rPr>
              <w:ins w:id="381" w:author="Paul" w:date="2020-10-14T14:11:00Z"/>
              <w:noProof/>
              <w:highlight w:val="yellow"/>
              <w:lang w:val="en-US"/>
            </w:rPr>
          </w:rPrChange>
        </w:rPr>
        <w:pPrChange w:id="382" w:author="Paul" w:date="2020-10-14T14:20:00Z">
          <w:pPr>
            <w:pStyle w:val="BodyText"/>
          </w:pPr>
        </w:pPrChange>
      </w:pPr>
      <w:ins w:id="383" w:author="Paul" w:date="2020-10-14T14:20:00Z">
        <w:r>
          <w:rPr>
            <w:highlight w:val="yellow"/>
          </w:rPr>
          <w:t xml:space="preserve">Two eRacon </w:t>
        </w:r>
        <w:commentRangeStart w:id="384"/>
        <w:r>
          <w:rPr>
            <w:highlight w:val="yellow"/>
          </w:rPr>
          <w:t>Solution</w:t>
        </w:r>
      </w:ins>
      <w:commentRangeEnd w:id="384"/>
      <w:ins w:id="385" w:author="Paul" w:date="2020-10-15T14:48:00Z">
        <w:r w:rsidR="005E3B15">
          <w:rPr>
            <w:rStyle w:val="CommentReference"/>
            <w:rFonts w:asciiTheme="minorHAnsi" w:eastAsiaTheme="minorHAnsi" w:hAnsiTheme="minorHAnsi" w:cstheme="minorBidi"/>
            <w:b w:val="0"/>
            <w:bCs w:val="0"/>
            <w:smallCaps w:val="0"/>
            <w:color w:val="auto"/>
          </w:rPr>
          <w:commentReference w:id="384"/>
        </w:r>
      </w:ins>
    </w:p>
    <w:p w14:paraId="77999B4A" w14:textId="5F27FA02" w:rsidR="00940547" w:rsidRDefault="009A49A6" w:rsidP="00C36332">
      <w:pPr>
        <w:pStyle w:val="BodyText"/>
        <w:rPr>
          <w:ins w:id="386" w:author="Paul" w:date="2020-10-14T14:12:00Z"/>
          <w:noProof/>
          <w:highlight w:val="yellow"/>
          <w:lang w:val="en-US"/>
        </w:rPr>
      </w:pPr>
      <w:r w:rsidRPr="005669FA">
        <w:rPr>
          <w:noProof/>
          <w:lang w:val="en-US"/>
          <w:rPrChange w:id="387" w:author="Paul" w:date="2020-10-14T14:22:00Z">
            <w:rPr>
              <w:noProof/>
              <w:highlight w:val="yellow"/>
              <w:lang w:val="en-US"/>
            </w:rPr>
          </w:rPrChange>
        </w:rPr>
        <w:drawing>
          <wp:inline distT="0" distB="0" distL="0" distR="0" wp14:anchorId="373C96F1" wp14:editId="58946CD5">
            <wp:extent cx="4210050" cy="475114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12841" cy="4867148"/>
                    </a:xfrm>
                    <a:prstGeom prst="rect">
                      <a:avLst/>
                    </a:prstGeom>
                    <a:noFill/>
                  </pic:spPr>
                </pic:pic>
              </a:graphicData>
            </a:graphic>
          </wp:inline>
        </w:drawing>
      </w:r>
    </w:p>
    <w:p w14:paraId="1BAF08E7" w14:textId="25BAD3BC" w:rsidR="00940547" w:rsidRDefault="005669FA" w:rsidP="00406BCD">
      <w:pPr>
        <w:pStyle w:val="Figurecaption"/>
        <w:ind w:left="1170" w:hanging="1170"/>
        <w:rPr>
          <w:ins w:id="388" w:author="Paul" w:date="2020-10-14T14:20:00Z"/>
        </w:rPr>
      </w:pPr>
      <w:ins w:id="389" w:author="Paul" w:date="2020-10-14T14:18:00Z">
        <w:r>
          <w:t>Two eRacon Solution</w:t>
        </w:r>
      </w:ins>
    </w:p>
    <w:p w14:paraId="0B59ABCA" w14:textId="6201CAF6" w:rsidR="005669FA" w:rsidRPr="005669FA" w:rsidRDefault="005669FA">
      <w:pPr>
        <w:pStyle w:val="Heading3"/>
        <w:rPr>
          <w:ins w:id="390" w:author="Paul" w:date="2020-10-14T14:11:00Z"/>
          <w:highlight w:val="yellow"/>
          <w:rPrChange w:id="391" w:author="Paul" w:date="2020-10-14T14:20:00Z">
            <w:rPr>
              <w:ins w:id="392" w:author="Paul" w:date="2020-10-14T14:11:00Z"/>
              <w:noProof/>
              <w:highlight w:val="yellow"/>
              <w:lang w:val="en-US"/>
            </w:rPr>
          </w:rPrChange>
        </w:rPr>
        <w:pPrChange w:id="393" w:author="Paul" w:date="2020-10-14T14:20:00Z">
          <w:pPr>
            <w:pStyle w:val="BodyText"/>
          </w:pPr>
        </w:pPrChange>
      </w:pPr>
      <w:ins w:id="394" w:author="Paul" w:date="2020-10-14T14:20:00Z">
        <w:r>
          <w:rPr>
            <w:highlight w:val="yellow"/>
          </w:rPr>
          <w:lastRenderedPageBreak/>
          <w:t>Two of Three eRacon Solution</w:t>
        </w:r>
      </w:ins>
    </w:p>
    <w:p w14:paraId="3DE1A16F" w14:textId="0B68EF1D" w:rsidR="0035167C" w:rsidRDefault="009A49A6" w:rsidP="00C36332">
      <w:pPr>
        <w:pStyle w:val="BodyText"/>
        <w:rPr>
          <w:ins w:id="395" w:author="Paul" w:date="2020-10-14T14:12:00Z"/>
        </w:rPr>
      </w:pPr>
      <w:commentRangeStart w:id="396"/>
      <w:r w:rsidRPr="005669FA">
        <w:rPr>
          <w:noProof/>
          <w:lang w:val="en-US"/>
          <w:rPrChange w:id="397" w:author="Paul" w:date="2020-10-14T14:22:00Z">
            <w:rPr>
              <w:noProof/>
              <w:highlight w:val="yellow"/>
              <w:lang w:val="en-US"/>
            </w:rPr>
          </w:rPrChange>
        </w:rPr>
        <w:drawing>
          <wp:inline distT="0" distB="0" distL="0" distR="0" wp14:anchorId="02FEC926" wp14:editId="0A7F61EB">
            <wp:extent cx="5086350" cy="478241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03397" cy="4892464"/>
                    </a:xfrm>
                    <a:prstGeom prst="rect">
                      <a:avLst/>
                    </a:prstGeom>
                    <a:noFill/>
                  </pic:spPr>
                </pic:pic>
              </a:graphicData>
            </a:graphic>
          </wp:inline>
        </w:drawing>
      </w:r>
      <w:commentRangeEnd w:id="396"/>
      <w:r w:rsidR="00115757">
        <w:rPr>
          <w:rStyle w:val="CommentReference"/>
        </w:rPr>
        <w:commentReference w:id="396"/>
      </w:r>
    </w:p>
    <w:p w14:paraId="53A9E3F5" w14:textId="04337699" w:rsidR="00940547" w:rsidRDefault="005669FA">
      <w:pPr>
        <w:pStyle w:val="Figurecaption"/>
        <w:ind w:left="1170" w:hanging="1170"/>
        <w:pPrChange w:id="398" w:author="Paul" w:date="2020-10-14T14:18:00Z">
          <w:pPr>
            <w:pStyle w:val="BodyText"/>
          </w:pPr>
        </w:pPrChange>
      </w:pPr>
      <w:ins w:id="399" w:author="Paul" w:date="2020-10-14T14:18:00Z">
        <w:r>
          <w:t>Two of Three eRacon Solution</w:t>
        </w:r>
      </w:ins>
    </w:p>
    <w:p w14:paraId="30D8C8A4" w14:textId="0426180B" w:rsidR="0035167C" w:rsidRDefault="00425708" w:rsidP="00C36332">
      <w:pPr>
        <w:pStyle w:val="BodyText"/>
        <w:rPr>
          <w:ins w:id="400" w:author="Paul" w:date="2020-10-14T13:15:00Z"/>
        </w:rPr>
      </w:pPr>
      <w:r w:rsidRPr="004E0B03">
        <w:rPr>
          <w:highlight w:val="yellow"/>
        </w:rPr>
        <w:t>Each illustration needs description.</w:t>
      </w:r>
    </w:p>
    <w:p w14:paraId="3DE9F381" w14:textId="77777777" w:rsidR="00764F3E" w:rsidRPr="00BC7840" w:rsidRDefault="00764F3E" w:rsidP="00764F3E">
      <w:pPr>
        <w:pStyle w:val="BodyText"/>
        <w:rPr>
          <w:moveTo w:id="401" w:author="Paul" w:date="2020-10-14T13:15:00Z"/>
          <w:highlight w:val="yellow"/>
        </w:rPr>
      </w:pPr>
      <w:moveToRangeStart w:id="402" w:author="Paul" w:date="2020-10-14T13:15:00Z" w:name="move53573771"/>
      <w:moveTo w:id="403" w:author="Paul" w:date="2020-10-14T13:15:00Z">
        <w:r w:rsidRPr="00BC7840">
          <w:rPr>
            <w:highlight w:val="yellow"/>
          </w:rPr>
          <w:t>ERPS can be very cost effective in that radars (with digital receivers) and racons (with digital transmitters) can be fitted with needed software at very low per unit cost.</w:t>
        </w:r>
        <w:r>
          <w:rPr>
            <w:highlight w:val="yellow"/>
          </w:rPr>
          <w:t xml:space="preserve"> </w:t>
        </w:r>
      </w:moveTo>
    </w:p>
    <w:p w14:paraId="2CE1A794" w14:textId="4268467B" w:rsidR="00F00511" w:rsidRDefault="00F00511" w:rsidP="00F00511">
      <w:pPr>
        <w:pStyle w:val="Heading1"/>
        <w:rPr>
          <w:ins w:id="404" w:author="Paul" w:date="2020-10-12T15:27:00Z"/>
        </w:rPr>
      </w:pPr>
      <w:bookmarkStart w:id="405" w:name="_Toc53480177"/>
      <w:moveToRangeEnd w:id="402"/>
      <w:ins w:id="406" w:author="Paul" w:date="2020-10-12T15:24:00Z">
        <w:r>
          <w:t>INSTALLATION</w:t>
        </w:r>
      </w:ins>
      <w:bookmarkEnd w:id="405"/>
    </w:p>
    <w:p w14:paraId="3564B939" w14:textId="77777777" w:rsidR="00F00511" w:rsidRPr="00F00511" w:rsidRDefault="00F00511">
      <w:pPr>
        <w:pStyle w:val="Heading1separatationline"/>
        <w:rPr>
          <w:ins w:id="407" w:author="Paul" w:date="2020-10-12T15:24:00Z"/>
        </w:rPr>
        <w:pPrChange w:id="408" w:author="Paul" w:date="2020-10-12T15:27:00Z">
          <w:pPr>
            <w:pStyle w:val="Heading1"/>
          </w:pPr>
        </w:pPrChange>
      </w:pPr>
    </w:p>
    <w:p w14:paraId="15F6A3E5" w14:textId="3A6CFAC4" w:rsidR="00F00511" w:rsidRPr="001E39FC" w:rsidRDefault="007F2912" w:rsidP="00F00511">
      <w:pPr>
        <w:pStyle w:val="BodyText"/>
        <w:rPr>
          <w:ins w:id="409" w:author="Paul" w:date="2020-10-12T15:27:00Z"/>
          <w:highlight w:val="yellow"/>
          <w:rPrChange w:id="410" w:author="Paul" w:date="2020-10-12T15:41:00Z">
            <w:rPr>
              <w:ins w:id="411" w:author="Paul" w:date="2020-10-12T15:27:00Z"/>
            </w:rPr>
          </w:rPrChange>
        </w:rPr>
      </w:pPr>
      <w:ins w:id="412" w:author="Paul" w:date="2020-10-14T13:21:00Z">
        <w:r>
          <w:rPr>
            <w:highlight w:val="yellow"/>
          </w:rPr>
          <w:t>eRacons can be installed at any location that would normally be chosen for a racon.</w:t>
        </w:r>
      </w:ins>
      <w:ins w:id="413" w:author="Paul" w:date="2020-10-14T13:22:00Z">
        <w:r>
          <w:rPr>
            <w:highlight w:val="yellow"/>
          </w:rPr>
          <w:t xml:space="preserve"> eRacons will appear as normal racons when interrogated by non-ERPS radars. S</w:t>
        </w:r>
      </w:ins>
      <w:ins w:id="414" w:author="Paul" w:date="2020-10-12T15:25:00Z">
        <w:r w:rsidR="00F00511" w:rsidRPr="001E39FC">
          <w:rPr>
            <w:highlight w:val="yellow"/>
            <w:rPrChange w:id="415" w:author="Paul" w:date="2020-10-12T15:41:00Z">
              <w:rPr/>
            </w:rPrChange>
          </w:rPr>
          <w:t xml:space="preserve">ites </w:t>
        </w:r>
      </w:ins>
      <w:ins w:id="416" w:author="Paul" w:date="2020-10-14T13:20:00Z">
        <w:r>
          <w:rPr>
            <w:highlight w:val="yellow"/>
          </w:rPr>
          <w:t xml:space="preserve">should be chosen </w:t>
        </w:r>
      </w:ins>
      <w:ins w:id="417" w:author="Paul" w:date="2020-10-12T15:26:00Z">
        <w:r w:rsidR="00F00511" w:rsidRPr="001E39FC">
          <w:rPr>
            <w:highlight w:val="yellow"/>
            <w:rPrChange w:id="418" w:author="Paul" w:date="2020-10-12T15:41:00Z">
              <w:rPr/>
            </w:rPrChange>
          </w:rPr>
          <w:t>p</w:t>
        </w:r>
      </w:ins>
      <w:ins w:id="419" w:author="Paul" w:date="2020-10-12T15:25:00Z">
        <w:r w:rsidR="00F00511" w:rsidRPr="001E39FC">
          <w:rPr>
            <w:highlight w:val="yellow"/>
            <w:rPrChange w:id="420" w:author="Paul" w:date="2020-10-12T15:41:00Z">
              <w:rPr/>
            </w:rPrChange>
          </w:rPr>
          <w:t xml:space="preserve">er existing racon </w:t>
        </w:r>
      </w:ins>
      <w:ins w:id="421" w:author="Paul" w:date="2020-10-14T13:18:00Z">
        <w:r>
          <w:rPr>
            <w:highlight w:val="yellow"/>
          </w:rPr>
          <w:t xml:space="preserve">recommendations and </w:t>
        </w:r>
        <w:commentRangeStart w:id="422"/>
        <w:r>
          <w:rPr>
            <w:highlight w:val="yellow"/>
          </w:rPr>
          <w:t>guidel</w:t>
        </w:r>
      </w:ins>
      <w:ins w:id="423" w:author="Paul" w:date="2020-10-12T15:25:00Z">
        <w:r w:rsidR="00F00511" w:rsidRPr="001E39FC">
          <w:rPr>
            <w:highlight w:val="yellow"/>
            <w:rPrChange w:id="424" w:author="Paul" w:date="2020-10-12T15:41:00Z">
              <w:rPr/>
            </w:rPrChange>
          </w:rPr>
          <w:t>ines</w:t>
        </w:r>
      </w:ins>
      <w:commentRangeEnd w:id="422"/>
      <w:ins w:id="425" w:author="Paul" w:date="2020-10-15T14:38:00Z">
        <w:r w:rsidR="00115757">
          <w:rPr>
            <w:rStyle w:val="CommentReference"/>
          </w:rPr>
          <w:commentReference w:id="422"/>
        </w:r>
      </w:ins>
      <w:ins w:id="426" w:author="Paul" w:date="2020-10-12T15:25:00Z">
        <w:r w:rsidR="00F00511" w:rsidRPr="001E39FC">
          <w:rPr>
            <w:highlight w:val="yellow"/>
            <w:rPrChange w:id="427" w:author="Paul" w:date="2020-10-12T15:41:00Z">
              <w:rPr/>
            </w:rPrChange>
          </w:rPr>
          <w:t>.</w:t>
        </w:r>
      </w:ins>
    </w:p>
    <w:p w14:paraId="4DA2923B" w14:textId="537E7F64" w:rsidR="00F00511" w:rsidRPr="001E39FC" w:rsidRDefault="00D145A3" w:rsidP="00F00511">
      <w:pPr>
        <w:pStyle w:val="BodyText"/>
        <w:rPr>
          <w:ins w:id="428" w:author="Paul" w:date="2020-10-12T15:26:00Z"/>
          <w:highlight w:val="yellow"/>
          <w:rPrChange w:id="429" w:author="Paul" w:date="2020-10-12T15:41:00Z">
            <w:rPr>
              <w:ins w:id="430" w:author="Paul" w:date="2020-10-12T15:26:00Z"/>
            </w:rPr>
          </w:rPrChange>
        </w:rPr>
      </w:pPr>
      <w:ins w:id="431" w:author="Paul" w:date="2020-10-14T13:46:00Z">
        <w:r>
          <w:rPr>
            <w:highlight w:val="yellow"/>
          </w:rPr>
          <w:t xml:space="preserve">Position solutions are dependent on geometry among the eRadar and eRacons. </w:t>
        </w:r>
      </w:ins>
      <w:ins w:id="432" w:author="Paul" w:date="2020-10-14T13:29:00Z">
        <w:r w:rsidR="00302022">
          <w:rPr>
            <w:highlight w:val="yellow"/>
          </w:rPr>
          <w:t xml:space="preserve">The problem is similar to </w:t>
        </w:r>
      </w:ins>
      <w:ins w:id="433" w:author="Paul" w:date="2020-10-14T13:47:00Z">
        <w:r>
          <w:rPr>
            <w:highlight w:val="yellow"/>
          </w:rPr>
          <w:t>Horizontal Dilution of Precision (</w:t>
        </w:r>
      </w:ins>
      <w:ins w:id="434" w:author="Paul" w:date="2020-10-14T13:29:00Z">
        <w:r w:rsidR="00302022">
          <w:rPr>
            <w:highlight w:val="yellow"/>
          </w:rPr>
          <w:t>HDOP</w:t>
        </w:r>
      </w:ins>
      <w:ins w:id="435" w:author="Paul" w:date="2020-10-14T13:47:00Z">
        <w:r>
          <w:rPr>
            <w:highlight w:val="yellow"/>
          </w:rPr>
          <w:t>)</w:t>
        </w:r>
      </w:ins>
      <w:ins w:id="436" w:author="Paul" w:date="2020-10-14T13:29:00Z">
        <w:r w:rsidR="00302022">
          <w:rPr>
            <w:highlight w:val="yellow"/>
          </w:rPr>
          <w:t xml:space="preserve"> for GNSS systems. Wikipedia </w:t>
        </w:r>
      </w:ins>
      <w:ins w:id="437" w:author="Paul" w:date="2020-10-14T13:30:00Z">
        <w:r w:rsidR="00302022">
          <w:rPr>
            <w:highlight w:val="yellow"/>
          </w:rPr>
          <w:t>gives this definition:</w:t>
        </w:r>
      </w:ins>
    </w:p>
    <w:p w14:paraId="19BFB98E" w14:textId="5AE03AD2" w:rsidR="00F00511" w:rsidRPr="00302022" w:rsidDel="00302022" w:rsidRDefault="00302022" w:rsidP="00302022">
      <w:pPr>
        <w:pStyle w:val="BodyText"/>
        <w:ind w:left="1440" w:right="1565"/>
        <w:rPr>
          <w:del w:id="438" w:author="Paul" w:date="2020-10-12T15:28:00Z"/>
          <w:highlight w:val="yellow"/>
          <w:rPrChange w:id="439" w:author="Paul" w:date="2020-10-14T13:32:00Z">
            <w:rPr>
              <w:del w:id="440" w:author="Paul" w:date="2020-10-12T15:28:00Z"/>
            </w:rPr>
          </w:rPrChange>
        </w:rPr>
      </w:pPr>
      <w:ins w:id="441" w:author="Paul" w:date="2020-10-14T13:29:00Z">
        <w:r>
          <w:t xml:space="preserve"> </w:t>
        </w:r>
      </w:ins>
      <w:ins w:id="442" w:author="Paul" w:date="2020-10-14T13:28:00Z">
        <w:r w:rsidRPr="00302022">
          <w:rPr>
            <w:highlight w:val="yellow"/>
            <w:rPrChange w:id="443" w:author="Paul" w:date="2020-10-14T13:32:00Z">
              <w:rPr/>
            </w:rPrChange>
          </w:rPr>
          <w:t>“</w:t>
        </w:r>
        <w:r w:rsidR="007F2912" w:rsidRPr="00302022">
          <w:rPr>
            <w:highlight w:val="yellow"/>
            <w:rPrChange w:id="444" w:author="Paul" w:date="2020-10-14T13:32:00Z">
              <w:rPr/>
            </w:rPrChange>
          </w:rPr>
          <w:t>Dilution of precision (DOP), or geometric dilution of precision (GDOP), is a term used in satellite navigation and geomatics engineering to specify the Error propagation as a mathematical effect of navigation satellite geometry on positional measurement precision.</w:t>
        </w:r>
        <w:r w:rsidRPr="00302022">
          <w:rPr>
            <w:highlight w:val="yellow"/>
            <w:rPrChange w:id="445" w:author="Paul" w:date="2020-10-14T13:32:00Z">
              <w:rPr/>
            </w:rPrChange>
          </w:rPr>
          <w:t>”</w:t>
        </w:r>
      </w:ins>
    </w:p>
    <w:p w14:paraId="673D7C41" w14:textId="7E499242" w:rsidR="00302022" w:rsidRDefault="00302022" w:rsidP="00302022">
      <w:pPr>
        <w:pStyle w:val="BodyText"/>
        <w:ind w:right="1565"/>
        <w:rPr>
          <w:ins w:id="446" w:author="Paul" w:date="2020-10-14T13:47:00Z"/>
          <w:highlight w:val="yellow"/>
        </w:rPr>
      </w:pPr>
      <w:ins w:id="447" w:author="Paul" w:date="2020-10-14T13:30:00Z">
        <w:r w:rsidRPr="00302022">
          <w:rPr>
            <w:highlight w:val="yellow"/>
            <w:rPrChange w:id="448" w:author="Paul" w:date="2020-10-14T13:32:00Z">
              <w:rPr/>
            </w:rPrChange>
          </w:rPr>
          <w:t xml:space="preserve">HDOP is specific to the horizontal position solution. </w:t>
        </w:r>
      </w:ins>
    </w:p>
    <w:p w14:paraId="677CF811" w14:textId="4B1B974A" w:rsidR="00D145A3" w:rsidRPr="00302022" w:rsidRDefault="00D145A3" w:rsidP="00302022">
      <w:pPr>
        <w:pStyle w:val="BodyText"/>
        <w:ind w:right="1565"/>
        <w:rPr>
          <w:ins w:id="449" w:author="Paul" w:date="2020-10-14T13:31:00Z"/>
          <w:highlight w:val="yellow"/>
          <w:rPrChange w:id="450" w:author="Paul" w:date="2020-10-14T13:32:00Z">
            <w:rPr>
              <w:ins w:id="451" w:author="Paul" w:date="2020-10-14T13:31:00Z"/>
            </w:rPr>
          </w:rPrChange>
        </w:rPr>
      </w:pPr>
      <w:ins w:id="452" w:author="Paul" w:date="2020-10-14T13:48:00Z">
        <w:r>
          <w:rPr>
            <w:highlight w:val="yellow"/>
          </w:rPr>
          <w:lastRenderedPageBreak/>
          <w:t>To improve geometry, a</w:t>
        </w:r>
      </w:ins>
      <w:ins w:id="453" w:author="Paul" w:date="2020-10-14T13:47:00Z">
        <w:r>
          <w:rPr>
            <w:highlight w:val="yellow"/>
          </w:rPr>
          <w:t xml:space="preserve">dditional </w:t>
        </w:r>
        <w:r w:rsidRPr="00D1552F">
          <w:rPr>
            <w:highlight w:val="yellow"/>
          </w:rPr>
          <w:t xml:space="preserve">eRacon sites </w:t>
        </w:r>
        <w:r>
          <w:rPr>
            <w:highlight w:val="yellow"/>
          </w:rPr>
          <w:t>may be needed to give good geometry to a high number of likely eRadar positions.</w:t>
        </w:r>
      </w:ins>
    </w:p>
    <w:p w14:paraId="3EFD1EF0" w14:textId="1996563A" w:rsidR="00302022" w:rsidRPr="00302022" w:rsidRDefault="00302022" w:rsidP="00302022">
      <w:pPr>
        <w:pStyle w:val="BodyText"/>
        <w:ind w:right="1565"/>
        <w:rPr>
          <w:ins w:id="454" w:author="Paul" w:date="2020-10-14T13:32:00Z"/>
          <w:highlight w:val="yellow"/>
          <w:rPrChange w:id="455" w:author="Paul" w:date="2020-10-14T13:32:00Z">
            <w:rPr>
              <w:ins w:id="456" w:author="Paul" w:date="2020-10-14T13:32:00Z"/>
            </w:rPr>
          </w:rPrChange>
        </w:rPr>
      </w:pPr>
      <w:ins w:id="457" w:author="Paul" w:date="2020-10-14T13:31:00Z">
        <w:r w:rsidRPr="00302022">
          <w:rPr>
            <w:highlight w:val="yellow"/>
            <w:rPrChange w:id="458" w:author="Paul" w:date="2020-10-14T13:32:00Z">
              <w:rPr/>
            </w:rPrChange>
          </w:rPr>
          <w:t>The following f</w:t>
        </w:r>
      </w:ins>
      <w:ins w:id="459" w:author="Paul" w:date="2020-10-14T13:32:00Z">
        <w:r w:rsidRPr="00302022">
          <w:rPr>
            <w:highlight w:val="yellow"/>
            <w:rPrChange w:id="460" w:author="Paul" w:date="2020-10-14T13:32:00Z">
              <w:rPr/>
            </w:rPrChange>
          </w:rPr>
          <w:t>igures illustrate good and bad geometries:</w:t>
        </w:r>
      </w:ins>
    </w:p>
    <w:p w14:paraId="3776A4F2" w14:textId="478A2DB8" w:rsidR="00302022" w:rsidRPr="00F00511" w:rsidRDefault="00302022">
      <w:pPr>
        <w:pStyle w:val="BodyText"/>
        <w:ind w:right="1565"/>
        <w:rPr>
          <w:ins w:id="461" w:author="Paul" w:date="2020-10-14T13:30:00Z"/>
        </w:rPr>
        <w:pPrChange w:id="462" w:author="Paul" w:date="2020-10-14T13:31:00Z">
          <w:pPr>
            <w:pStyle w:val="BodyText"/>
          </w:pPr>
        </w:pPrChange>
      </w:pPr>
      <w:ins w:id="463" w:author="Paul" w:date="2020-10-14T13:32:00Z">
        <w:r w:rsidRPr="00302022">
          <w:rPr>
            <w:highlight w:val="yellow"/>
            <w:rPrChange w:id="464" w:author="Paul" w:date="2020-10-14T13:32:00Z">
              <w:rPr/>
            </w:rPrChange>
          </w:rPr>
          <w:t>Need illustrations for good and bad</w:t>
        </w:r>
      </w:ins>
      <w:ins w:id="465" w:author="Paul" w:date="2020-10-14T13:44:00Z">
        <w:r w:rsidR="00D145A3">
          <w:rPr>
            <w:highlight w:val="yellow"/>
          </w:rPr>
          <w:t xml:space="preserve"> geometry</w:t>
        </w:r>
      </w:ins>
      <w:ins w:id="466" w:author="Paul" w:date="2020-10-14T13:32:00Z">
        <w:r w:rsidRPr="00302022">
          <w:rPr>
            <w:highlight w:val="yellow"/>
            <w:rPrChange w:id="467" w:author="Paul" w:date="2020-10-14T13:32:00Z">
              <w:rPr/>
            </w:rPrChange>
          </w:rPr>
          <w:t>.</w:t>
        </w:r>
      </w:ins>
    </w:p>
    <w:p w14:paraId="7EBAA684" w14:textId="1A21EF00" w:rsidR="00594908" w:rsidRDefault="00594908" w:rsidP="00D145A3">
      <w:pPr>
        <w:pStyle w:val="Heading1"/>
      </w:pPr>
      <w:bookmarkStart w:id="468" w:name="_Toc40262864"/>
      <w:bookmarkStart w:id="469" w:name="_Toc40262865"/>
      <w:bookmarkStart w:id="470" w:name="_Toc40262866"/>
      <w:bookmarkStart w:id="471" w:name="_Toc40262867"/>
      <w:bookmarkStart w:id="472" w:name="_Toc40262868"/>
      <w:bookmarkStart w:id="473" w:name="_Toc53480178"/>
      <w:bookmarkEnd w:id="468"/>
      <w:bookmarkEnd w:id="469"/>
      <w:bookmarkEnd w:id="470"/>
      <w:bookmarkEnd w:id="471"/>
      <w:bookmarkEnd w:id="472"/>
      <w:r>
        <w:t>LIMITATIONS</w:t>
      </w:r>
      <w:bookmarkEnd w:id="473"/>
    </w:p>
    <w:p w14:paraId="08615C63" w14:textId="77777777" w:rsidR="00594908" w:rsidRPr="00594908" w:rsidRDefault="00594908" w:rsidP="00594908">
      <w:pPr>
        <w:pStyle w:val="Heading1separatationline"/>
      </w:pPr>
    </w:p>
    <w:p w14:paraId="2FF91046" w14:textId="77777777" w:rsidR="00425708" w:rsidRPr="004E0B03" w:rsidRDefault="00B37DC2" w:rsidP="00C36332">
      <w:pPr>
        <w:pStyle w:val="BodyText"/>
        <w:rPr>
          <w:highlight w:val="yellow"/>
        </w:rPr>
      </w:pPr>
      <w:r w:rsidRPr="004E0B03">
        <w:rPr>
          <w:highlight w:val="yellow"/>
        </w:rPr>
        <w:t>Lack of standardization</w:t>
      </w:r>
      <w:r w:rsidR="00425708" w:rsidRPr="004E0B03">
        <w:rPr>
          <w:highlight w:val="yellow"/>
        </w:rPr>
        <w:t>.</w:t>
      </w:r>
    </w:p>
    <w:p w14:paraId="0D3FD618" w14:textId="125D3A10" w:rsidR="00B37DC2" w:rsidRPr="004E0B03" w:rsidRDefault="00425708" w:rsidP="00C36332">
      <w:pPr>
        <w:pStyle w:val="BodyText"/>
        <w:rPr>
          <w:highlight w:val="yellow"/>
        </w:rPr>
      </w:pPr>
      <w:r w:rsidRPr="004E0B03">
        <w:rPr>
          <w:highlight w:val="yellow"/>
        </w:rPr>
        <w:t>Are we allowed to use the bands for this purpose</w:t>
      </w:r>
      <w:ins w:id="474" w:author="Paul F. Mueller" w:date="2020-05-19T14:46:00Z">
        <w:r w:rsidR="007315D1">
          <w:rPr>
            <w:highlight w:val="yellow"/>
          </w:rPr>
          <w:t xml:space="preserve"> (ITU)</w:t>
        </w:r>
      </w:ins>
      <w:r w:rsidRPr="004E0B03">
        <w:rPr>
          <w:highlight w:val="yellow"/>
        </w:rPr>
        <w:t>?</w:t>
      </w:r>
    </w:p>
    <w:p w14:paraId="6D2B3032" w14:textId="27648015" w:rsidR="00425708" w:rsidRDefault="00425708" w:rsidP="00C36332">
      <w:pPr>
        <w:pStyle w:val="BodyText"/>
        <w:rPr>
          <w:ins w:id="475" w:author="Paul" w:date="2020-10-14T13:16:00Z"/>
          <w:highlight w:val="yellow"/>
        </w:rPr>
      </w:pPr>
      <w:r w:rsidRPr="004E0B03">
        <w:rPr>
          <w:highlight w:val="yellow"/>
        </w:rPr>
        <w:t>Interaction with IMO, ITU, IEC, CIRM</w:t>
      </w:r>
      <w:ins w:id="476" w:author="Paul F. Mueller" w:date="2020-05-19T14:39:00Z">
        <w:r w:rsidR="007315D1">
          <w:rPr>
            <w:highlight w:val="yellow"/>
          </w:rPr>
          <w:t xml:space="preserve">, </w:t>
        </w:r>
        <w:commentRangeStart w:id="477"/>
        <w:r w:rsidR="007315D1">
          <w:rPr>
            <w:highlight w:val="yellow"/>
          </w:rPr>
          <w:t>IHO,</w:t>
        </w:r>
        <w:commentRangeEnd w:id="477"/>
        <w:r w:rsidR="007315D1">
          <w:rPr>
            <w:rStyle w:val="CommentReference"/>
          </w:rPr>
          <w:commentReference w:id="477"/>
        </w:r>
      </w:ins>
      <w:r w:rsidRPr="004E0B03">
        <w:rPr>
          <w:highlight w:val="yellow"/>
        </w:rPr>
        <w:t xml:space="preserve"> others?</w:t>
      </w:r>
    </w:p>
    <w:p w14:paraId="55927C78" w14:textId="1AAADB46" w:rsidR="007F2912" w:rsidRPr="004E0B03" w:rsidRDefault="007F2912" w:rsidP="00C36332">
      <w:pPr>
        <w:pStyle w:val="BodyText"/>
        <w:rPr>
          <w:highlight w:val="yellow"/>
        </w:rPr>
      </w:pPr>
      <w:ins w:id="478" w:author="Paul" w:date="2020-10-14T13:16:00Z">
        <w:r>
          <w:rPr>
            <w:highlight w:val="yellow"/>
          </w:rPr>
          <w:t>Length of time for recapitalisation</w:t>
        </w:r>
      </w:ins>
    </w:p>
    <w:p w14:paraId="52594DAB" w14:textId="26237D40" w:rsidR="00425708" w:rsidRDefault="00425708" w:rsidP="00C36332">
      <w:pPr>
        <w:pStyle w:val="BodyText"/>
        <w:rPr>
          <w:ins w:id="479" w:author="Paul" w:date="2020-10-14T13:13:00Z"/>
          <w:highlight w:val="yellow"/>
        </w:rPr>
      </w:pPr>
      <w:r w:rsidRPr="004E0B03">
        <w:rPr>
          <w:highlight w:val="yellow"/>
        </w:rPr>
        <w:t>Mathematics describing operational envelope and expected performa</w:t>
      </w:r>
      <w:ins w:id="480" w:author="Paul F. Mueller" w:date="2020-05-19T14:41:00Z">
        <w:r w:rsidR="007315D1">
          <w:rPr>
            <w:highlight w:val="yellow"/>
          </w:rPr>
          <w:t>n</w:t>
        </w:r>
      </w:ins>
      <w:r w:rsidRPr="004E0B03">
        <w:rPr>
          <w:highlight w:val="yellow"/>
        </w:rPr>
        <w:t>ce have not been done.</w:t>
      </w:r>
      <w:ins w:id="481" w:author="Paul F. Mueller" w:date="2020-05-19T14:41:00Z">
        <w:r w:rsidR="007315D1">
          <w:rPr>
            <w:highlight w:val="yellow"/>
          </w:rPr>
          <w:t xml:space="preserve"> </w:t>
        </w:r>
        <w:commentRangeStart w:id="482"/>
        <w:r w:rsidR="007315D1">
          <w:rPr>
            <w:highlight w:val="yellow"/>
          </w:rPr>
          <w:t>Who knows how to do this? We need to recruit them!</w:t>
        </w:r>
        <w:commentRangeEnd w:id="482"/>
        <w:r w:rsidR="007315D1">
          <w:rPr>
            <w:rStyle w:val="CommentReference"/>
          </w:rPr>
          <w:commentReference w:id="482"/>
        </w:r>
      </w:ins>
    </w:p>
    <w:p w14:paraId="3A88BAB2" w14:textId="29DDA44B" w:rsidR="00764F3E" w:rsidRDefault="00764F3E" w:rsidP="00C36332">
      <w:pPr>
        <w:pStyle w:val="BodyText"/>
        <w:rPr>
          <w:ins w:id="483" w:author="Paul" w:date="2020-10-14T13:13:00Z"/>
          <w:highlight w:val="yellow"/>
        </w:rPr>
      </w:pPr>
      <w:ins w:id="484" w:author="Paul" w:date="2020-10-14T13:13:00Z">
        <w:r>
          <w:rPr>
            <w:highlight w:val="yellow"/>
          </w:rPr>
          <w:t xml:space="preserve">Is authentication of eRacon signal required? </w:t>
        </w:r>
      </w:ins>
      <w:ins w:id="485" w:author="Paul" w:date="2020-10-15T15:11:00Z">
        <w:r w:rsidR="00937F3B">
          <w:rPr>
            <w:highlight w:val="yellow"/>
          </w:rPr>
          <w:t>How are keys distributed?</w:t>
        </w:r>
      </w:ins>
    </w:p>
    <w:p w14:paraId="623FE59B" w14:textId="1C9A49C0" w:rsidR="00764F3E" w:rsidRPr="004E0B03" w:rsidRDefault="00764F3E" w:rsidP="00C36332">
      <w:pPr>
        <w:pStyle w:val="BodyText"/>
        <w:rPr>
          <w:highlight w:val="yellow"/>
        </w:rPr>
      </w:pPr>
      <w:ins w:id="486" w:author="Paul" w:date="2020-10-14T13:13:00Z">
        <w:r>
          <w:rPr>
            <w:highlight w:val="yellow"/>
          </w:rPr>
          <w:t>Is globally unique AtoN ID nee</w:t>
        </w:r>
      </w:ins>
      <w:ins w:id="487" w:author="Paul" w:date="2020-10-14T13:14:00Z">
        <w:r>
          <w:rPr>
            <w:highlight w:val="yellow"/>
          </w:rPr>
          <w:t>ded (reference recent work by ARM).</w:t>
        </w:r>
      </w:ins>
      <w:ins w:id="488" w:author="Paul" w:date="2020-10-15T15:11:00Z">
        <w:r w:rsidR="00937F3B">
          <w:rPr>
            <w:highlight w:val="yellow"/>
          </w:rPr>
          <w:t xml:space="preserve"> Will be required for authentication.</w:t>
        </w:r>
      </w:ins>
    </w:p>
    <w:p w14:paraId="5ABF5A02" w14:textId="7081EC63" w:rsidR="00B37DC2" w:rsidRPr="004E0B03" w:rsidRDefault="00B37DC2" w:rsidP="00C36332">
      <w:pPr>
        <w:pStyle w:val="BodyText"/>
        <w:rPr>
          <w:highlight w:val="yellow"/>
        </w:rPr>
      </w:pPr>
      <w:r w:rsidRPr="004E0B03">
        <w:rPr>
          <w:highlight w:val="yellow"/>
        </w:rPr>
        <w:t>Which band(s)</w:t>
      </w:r>
    </w:p>
    <w:p w14:paraId="1AA3477E" w14:textId="6B478AC7" w:rsidR="00B37DC2" w:rsidRPr="004E0B03" w:rsidDel="00764F3E" w:rsidRDefault="00B37DC2" w:rsidP="00B37DC2">
      <w:pPr>
        <w:pStyle w:val="BodyText"/>
        <w:rPr>
          <w:del w:id="489" w:author="Paul" w:date="2020-10-14T13:13:00Z"/>
          <w:highlight w:val="yellow"/>
        </w:rPr>
      </w:pPr>
      <w:del w:id="490" w:author="Paul" w:date="2020-10-14T13:13:00Z">
        <w:r w:rsidRPr="004E0B03" w:rsidDel="00764F3E">
          <w:rPr>
            <w:highlight w:val="yellow"/>
          </w:rPr>
          <w:delText>Describe how concept works</w:delText>
        </w:r>
      </w:del>
    </w:p>
    <w:p w14:paraId="04FA6EA4" w14:textId="5443FC33" w:rsidR="00B37DC2" w:rsidRPr="004E0B03" w:rsidDel="00764F3E" w:rsidRDefault="00B37DC2" w:rsidP="00B37DC2">
      <w:pPr>
        <w:pStyle w:val="BodyText"/>
        <w:rPr>
          <w:del w:id="491" w:author="Paul" w:date="2020-10-14T13:13:00Z"/>
          <w:highlight w:val="yellow"/>
        </w:rPr>
      </w:pPr>
      <w:del w:id="492" w:author="Paul" w:date="2020-10-14T13:13:00Z">
        <w:r w:rsidRPr="004E0B03" w:rsidDel="00764F3E">
          <w:rPr>
            <w:highlight w:val="yellow"/>
          </w:rPr>
          <w:delText>Describe benefits</w:delText>
        </w:r>
      </w:del>
    </w:p>
    <w:p w14:paraId="16733B98" w14:textId="77777777" w:rsidR="00B37DC2" w:rsidRPr="004E0B03" w:rsidRDefault="00B37DC2" w:rsidP="00B37DC2">
      <w:pPr>
        <w:pStyle w:val="BodyText"/>
        <w:rPr>
          <w:highlight w:val="yellow"/>
        </w:rPr>
      </w:pPr>
      <w:r w:rsidRPr="004E0B03">
        <w:rPr>
          <w:highlight w:val="yellow"/>
        </w:rPr>
        <w:t>Describe difficulties (busy harbors, blocking, geometry)</w:t>
      </w:r>
    </w:p>
    <w:p w14:paraId="76F88FE8" w14:textId="0065D82C" w:rsidR="00E53020" w:rsidRPr="004E0B03" w:rsidRDefault="00E53020" w:rsidP="00B37DC2">
      <w:pPr>
        <w:pStyle w:val="BodyText"/>
        <w:rPr>
          <w:highlight w:val="yellow"/>
        </w:rPr>
      </w:pPr>
      <w:r w:rsidRPr="004E0B03">
        <w:rPr>
          <w:highlight w:val="yellow"/>
        </w:rPr>
        <w:t>“</w:t>
      </w:r>
      <w:r w:rsidR="00263D2F" w:rsidRPr="004E0B03">
        <w:rPr>
          <w:highlight w:val="yellow"/>
        </w:rPr>
        <w:t>F</w:t>
      </w:r>
      <w:r w:rsidRPr="004E0B03">
        <w:rPr>
          <w:highlight w:val="yellow"/>
        </w:rPr>
        <w:t>uzzy” radar display images</w:t>
      </w:r>
    </w:p>
    <w:p w14:paraId="28F9D143" w14:textId="5407E03C" w:rsidR="0035167C" w:rsidRDefault="00B37DC2" w:rsidP="00B37DC2">
      <w:pPr>
        <w:pStyle w:val="BodyText"/>
      </w:pPr>
      <w:r w:rsidRPr="004E0B03">
        <w:rPr>
          <w:highlight w:val="yellow"/>
        </w:rPr>
        <w:t>Refer to other IALA documents for use and installation of racons in general</w:t>
      </w:r>
    </w:p>
    <w:p w14:paraId="388A990F" w14:textId="77777777" w:rsidR="00E53020" w:rsidRDefault="00E53020" w:rsidP="0035167C"/>
    <w:p w14:paraId="510BF308" w14:textId="77777777" w:rsidR="00263D2F" w:rsidRPr="00263D2F" w:rsidRDefault="00263D2F" w:rsidP="00263D2F">
      <w:pPr>
        <w:keepNext/>
        <w:keepLines/>
        <w:numPr>
          <w:ilvl w:val="0"/>
          <w:numId w:val="30"/>
        </w:numPr>
        <w:spacing w:before="240" w:line="240" w:lineRule="atLeast"/>
        <w:outlineLvl w:val="0"/>
        <w:rPr>
          <w:rFonts w:asciiTheme="majorHAnsi" w:eastAsiaTheme="majorEastAsia" w:hAnsiTheme="majorHAnsi" w:cstheme="majorBidi"/>
          <w:b/>
          <w:bCs/>
          <w:caps/>
          <w:color w:val="407EC9"/>
          <w:sz w:val="28"/>
          <w:szCs w:val="24"/>
        </w:rPr>
      </w:pPr>
      <w:r w:rsidRPr="00263D2F">
        <w:rPr>
          <w:rFonts w:asciiTheme="majorHAnsi" w:eastAsiaTheme="majorEastAsia" w:hAnsiTheme="majorHAnsi" w:cstheme="majorBidi"/>
          <w:b/>
          <w:bCs/>
          <w:caps/>
          <w:color w:val="407EC9"/>
          <w:sz w:val="28"/>
          <w:szCs w:val="24"/>
        </w:rPr>
        <w:t>DEFINITIONS</w:t>
      </w:r>
    </w:p>
    <w:p w14:paraId="52774BA7" w14:textId="77777777" w:rsidR="00263D2F" w:rsidRPr="00263D2F" w:rsidRDefault="00263D2F" w:rsidP="00263D2F">
      <w:pPr>
        <w:pBdr>
          <w:bottom w:val="single" w:sz="8" w:space="1" w:color="00558C" w:themeColor="accent1"/>
        </w:pBdr>
        <w:spacing w:after="120" w:line="90" w:lineRule="exact"/>
        <w:ind w:right="8789"/>
        <w:rPr>
          <w:color w:val="000000" w:themeColor="text1"/>
          <w:sz w:val="22"/>
        </w:rPr>
      </w:pPr>
    </w:p>
    <w:p w14:paraId="459E2607" w14:textId="3D59CFF3" w:rsidR="00263D2F" w:rsidRDefault="00263D2F" w:rsidP="00263D2F">
      <w:pPr>
        <w:spacing w:after="120"/>
        <w:rPr>
          <w:ins w:id="493" w:author="Paul" w:date="2020-10-14T13:33:00Z"/>
          <w:sz w:val="22"/>
        </w:rPr>
      </w:pPr>
      <w:r w:rsidRPr="00263D2F">
        <w:rPr>
          <w:sz w:val="22"/>
        </w:rPr>
        <w:t xml:space="preserve">The definitions of terms used in this IALA Guideline can be found in the International Dictionary of Marine Aids to Navigation (IALA Dictionary) at </w:t>
      </w:r>
      <w:hyperlink r:id="rId32" w:history="1">
        <w:r w:rsidRPr="00263D2F">
          <w:rPr>
            <w:color w:val="00558C" w:themeColor="accent1"/>
            <w:sz w:val="22"/>
            <w:u w:val="single"/>
          </w:rPr>
          <w:t>http://www.iala-aism.org/wiki/dictionary</w:t>
        </w:r>
      </w:hyperlink>
      <w:r w:rsidRPr="00263D2F">
        <w:rPr>
          <w:sz w:val="22"/>
        </w:rPr>
        <w:t xml:space="preserve"> and were checked as correct at the time of going to print.  Where conflict arises, the IALA Dictionary should be considered as the authoritative source of definitions used in IALA documents.</w:t>
      </w:r>
    </w:p>
    <w:p w14:paraId="398B7E29" w14:textId="0924E7D7" w:rsidR="00302022" w:rsidRDefault="00302022" w:rsidP="00263D2F">
      <w:pPr>
        <w:spacing w:after="120"/>
        <w:rPr>
          <w:ins w:id="494" w:author="Paul" w:date="2020-10-14T13:33:00Z"/>
          <w:sz w:val="22"/>
        </w:rPr>
      </w:pPr>
      <w:ins w:id="495" w:author="Paul" w:date="2020-10-14T13:33:00Z">
        <w:r w:rsidRPr="00302022">
          <w:rPr>
            <w:sz w:val="22"/>
            <w:highlight w:val="yellow"/>
            <w:rPrChange w:id="496" w:author="Paul" w:date="2020-10-14T13:33:00Z">
              <w:rPr>
                <w:sz w:val="22"/>
              </w:rPr>
            </w:rPrChange>
          </w:rPr>
          <w:t>Add these terms to dictionary:</w:t>
        </w:r>
      </w:ins>
    </w:p>
    <w:p w14:paraId="67DED7A1" w14:textId="77777777" w:rsidR="00302022" w:rsidRPr="00263D2F" w:rsidRDefault="00302022" w:rsidP="00263D2F">
      <w:pPr>
        <w:spacing w:after="120"/>
        <w:rPr>
          <w:sz w:val="22"/>
        </w:rPr>
      </w:pPr>
    </w:p>
    <w:p w14:paraId="5F25A4A5" w14:textId="77777777" w:rsidR="00263D2F" w:rsidRPr="00263D2F" w:rsidRDefault="00263D2F" w:rsidP="00263D2F">
      <w:pPr>
        <w:keepNext/>
        <w:keepLines/>
        <w:numPr>
          <w:ilvl w:val="0"/>
          <w:numId w:val="30"/>
        </w:numPr>
        <w:spacing w:before="240" w:line="240" w:lineRule="atLeast"/>
        <w:outlineLvl w:val="0"/>
        <w:rPr>
          <w:rFonts w:asciiTheme="majorHAnsi" w:eastAsiaTheme="majorEastAsia" w:hAnsiTheme="majorHAnsi" w:cstheme="majorBidi"/>
          <w:b/>
          <w:bCs/>
          <w:caps/>
          <w:color w:val="407EC9"/>
          <w:sz w:val="28"/>
          <w:szCs w:val="24"/>
        </w:rPr>
      </w:pPr>
      <w:r w:rsidRPr="00263D2F">
        <w:rPr>
          <w:rFonts w:asciiTheme="majorHAnsi" w:eastAsiaTheme="majorEastAsia" w:hAnsiTheme="majorHAnsi" w:cstheme="majorBidi"/>
          <w:b/>
          <w:bCs/>
          <w:caps/>
          <w:color w:val="407EC9"/>
          <w:sz w:val="28"/>
          <w:szCs w:val="24"/>
        </w:rPr>
        <w:t>ACRONYMS</w:t>
      </w:r>
    </w:p>
    <w:p w14:paraId="422A406F" w14:textId="77777777" w:rsidR="00263D2F" w:rsidRPr="00263D2F" w:rsidRDefault="00263D2F" w:rsidP="00263D2F">
      <w:pPr>
        <w:pBdr>
          <w:bottom w:val="single" w:sz="8" w:space="1" w:color="00558C" w:themeColor="accent1"/>
        </w:pBdr>
        <w:spacing w:after="120" w:line="90" w:lineRule="exact"/>
        <w:ind w:right="8789"/>
        <w:rPr>
          <w:color w:val="000000" w:themeColor="text1"/>
          <w:sz w:val="22"/>
        </w:rPr>
      </w:pPr>
    </w:p>
    <w:p w14:paraId="69F6AAC7" w14:textId="77777777" w:rsidR="00263D2F" w:rsidRDefault="00263D2F" w:rsidP="00263D2F">
      <w:pPr>
        <w:spacing w:after="60"/>
        <w:ind w:left="1418" w:hanging="1418"/>
        <w:rPr>
          <w:sz w:val="22"/>
        </w:rPr>
      </w:pPr>
      <w:r w:rsidRPr="00263D2F">
        <w:rPr>
          <w:sz w:val="22"/>
        </w:rPr>
        <w:t>IMO</w:t>
      </w:r>
      <w:r w:rsidRPr="00263D2F">
        <w:rPr>
          <w:sz w:val="22"/>
        </w:rPr>
        <w:tab/>
        <w:t>International Maritime Organization (Acronym style)</w:t>
      </w:r>
    </w:p>
    <w:p w14:paraId="1AD65D99" w14:textId="2DF7D9B1" w:rsidR="00263D2F" w:rsidRDefault="00263D2F" w:rsidP="00263D2F">
      <w:pPr>
        <w:spacing w:after="60"/>
        <w:ind w:left="1418" w:hanging="1418"/>
        <w:rPr>
          <w:sz w:val="22"/>
        </w:rPr>
      </w:pPr>
      <w:r>
        <w:rPr>
          <w:sz w:val="22"/>
        </w:rPr>
        <w:t>ECDIS</w:t>
      </w:r>
      <w:r>
        <w:rPr>
          <w:sz w:val="22"/>
        </w:rPr>
        <w:tab/>
      </w:r>
      <w:r w:rsidRPr="00263D2F">
        <w:rPr>
          <w:sz w:val="22"/>
        </w:rPr>
        <w:t>Electronic Chart Display and Information System</w:t>
      </w:r>
    </w:p>
    <w:p w14:paraId="2CD164AA" w14:textId="131428A0" w:rsidR="00263D2F" w:rsidRDefault="00263D2F" w:rsidP="00263D2F">
      <w:pPr>
        <w:spacing w:after="60"/>
        <w:ind w:left="1418" w:hanging="1418"/>
        <w:rPr>
          <w:sz w:val="22"/>
        </w:rPr>
      </w:pPr>
      <w:r>
        <w:rPr>
          <w:sz w:val="22"/>
        </w:rPr>
        <w:t>ERPS</w:t>
      </w:r>
      <w:r>
        <w:rPr>
          <w:sz w:val="22"/>
        </w:rPr>
        <w:tab/>
        <w:t>Enhanced Radar Positioning System</w:t>
      </w:r>
    </w:p>
    <w:p w14:paraId="09F11D87" w14:textId="36962F0F" w:rsidR="00263D2F" w:rsidRDefault="00263D2F" w:rsidP="00263D2F">
      <w:pPr>
        <w:spacing w:after="60"/>
        <w:ind w:left="1418" w:hanging="1418"/>
        <w:rPr>
          <w:ins w:id="497" w:author="Paul" w:date="2020-10-14T13:33:00Z"/>
          <w:sz w:val="22"/>
        </w:rPr>
      </w:pPr>
      <w:r>
        <w:rPr>
          <w:sz w:val="22"/>
        </w:rPr>
        <w:t>GNSS</w:t>
      </w:r>
      <w:r>
        <w:rPr>
          <w:sz w:val="22"/>
        </w:rPr>
        <w:tab/>
        <w:t>Global Navigation Satellite System</w:t>
      </w:r>
    </w:p>
    <w:p w14:paraId="3A981A02" w14:textId="76989BAF" w:rsidR="00302022" w:rsidRDefault="00302022" w:rsidP="00263D2F">
      <w:pPr>
        <w:spacing w:after="60"/>
        <w:ind w:left="1418" w:hanging="1418"/>
        <w:rPr>
          <w:sz w:val="22"/>
        </w:rPr>
      </w:pPr>
      <w:ins w:id="498" w:author="Paul" w:date="2020-10-14T13:33:00Z">
        <w:r>
          <w:rPr>
            <w:sz w:val="22"/>
          </w:rPr>
          <w:t>HDOP</w:t>
        </w:r>
        <w:r>
          <w:rPr>
            <w:sz w:val="22"/>
          </w:rPr>
          <w:tab/>
          <w:t>Horizontal Dilution of Precision</w:t>
        </w:r>
      </w:ins>
    </w:p>
    <w:p w14:paraId="1BD3C186" w14:textId="0BDCA91E" w:rsidR="00263D2F" w:rsidRDefault="00263D2F" w:rsidP="00263D2F">
      <w:pPr>
        <w:spacing w:after="60"/>
        <w:ind w:left="1418" w:hanging="1418"/>
        <w:rPr>
          <w:sz w:val="22"/>
        </w:rPr>
      </w:pPr>
      <w:r>
        <w:rPr>
          <w:sz w:val="22"/>
        </w:rPr>
        <w:t>PNT</w:t>
      </w:r>
      <w:r>
        <w:rPr>
          <w:sz w:val="22"/>
        </w:rPr>
        <w:tab/>
        <w:t>Position Navigation and Timing</w:t>
      </w:r>
    </w:p>
    <w:p w14:paraId="72DFBF9F" w14:textId="5C482E9E" w:rsidR="002E219D" w:rsidRDefault="002E219D" w:rsidP="00263D2F">
      <w:pPr>
        <w:spacing w:after="60"/>
        <w:ind w:left="1418" w:hanging="1418"/>
        <w:rPr>
          <w:ins w:id="499" w:author="Paul F. Mueller" w:date="2020-05-19T13:27:00Z"/>
          <w:sz w:val="22"/>
        </w:rPr>
      </w:pPr>
      <w:r>
        <w:rPr>
          <w:sz w:val="22"/>
        </w:rPr>
        <w:t>EU</w:t>
      </w:r>
      <w:r>
        <w:rPr>
          <w:sz w:val="22"/>
        </w:rPr>
        <w:tab/>
        <w:t>European Union</w:t>
      </w:r>
    </w:p>
    <w:p w14:paraId="70F473EE" w14:textId="4B5AA373" w:rsidR="004E0B03" w:rsidRDefault="004E0B03" w:rsidP="00263D2F">
      <w:pPr>
        <w:spacing w:after="60"/>
        <w:ind w:left="1418" w:hanging="1418"/>
        <w:rPr>
          <w:ins w:id="500" w:author="Paul F. Mueller" w:date="2020-05-19T13:24:00Z"/>
          <w:sz w:val="22"/>
        </w:rPr>
      </w:pPr>
      <w:ins w:id="501" w:author="Paul F. Mueller" w:date="2020-05-19T13:27:00Z">
        <w:r>
          <w:rPr>
            <w:sz w:val="22"/>
          </w:rPr>
          <w:t>NMEA</w:t>
        </w:r>
        <w:r>
          <w:rPr>
            <w:sz w:val="22"/>
          </w:rPr>
          <w:tab/>
          <w:t>National Marine Electronics Association</w:t>
        </w:r>
      </w:ins>
    </w:p>
    <w:p w14:paraId="6699B614" w14:textId="4D206178" w:rsidR="004E0B03" w:rsidRPr="00786558" w:rsidRDefault="004E0B03" w:rsidP="00263D2F">
      <w:pPr>
        <w:spacing w:after="60"/>
        <w:ind w:left="1418" w:hanging="1418"/>
        <w:rPr>
          <w:ins w:id="502" w:author="Paul F. Mueller" w:date="2020-05-19T13:26:00Z"/>
          <w:sz w:val="22"/>
          <w:highlight w:val="yellow"/>
          <w:rPrChange w:id="503" w:author="Paul" w:date="2020-10-13T10:39:00Z">
            <w:rPr>
              <w:ins w:id="504" w:author="Paul F. Mueller" w:date="2020-05-19T13:26:00Z"/>
              <w:sz w:val="22"/>
            </w:rPr>
          </w:rPrChange>
        </w:rPr>
      </w:pPr>
      <w:commentRangeStart w:id="505"/>
      <w:ins w:id="506" w:author="Paul F. Mueller" w:date="2020-05-19T13:24:00Z">
        <w:r w:rsidRPr="00786558">
          <w:rPr>
            <w:sz w:val="22"/>
            <w:highlight w:val="yellow"/>
            <w:rPrChange w:id="507" w:author="Paul" w:date="2020-10-13T10:39:00Z">
              <w:rPr>
                <w:sz w:val="22"/>
              </w:rPr>
            </w:rPrChange>
          </w:rPr>
          <w:lastRenderedPageBreak/>
          <w:t>GGA</w:t>
        </w:r>
        <w:r w:rsidRPr="00786558">
          <w:rPr>
            <w:sz w:val="22"/>
            <w:highlight w:val="yellow"/>
            <w:rPrChange w:id="508" w:author="Paul" w:date="2020-10-13T10:39:00Z">
              <w:rPr>
                <w:sz w:val="22"/>
              </w:rPr>
            </w:rPrChange>
          </w:rPr>
          <w:tab/>
        </w:r>
      </w:ins>
      <w:ins w:id="509" w:author="Paul F. Mueller" w:date="2020-05-19T13:25:00Z">
        <w:r w:rsidRPr="00786558">
          <w:rPr>
            <w:sz w:val="22"/>
            <w:highlight w:val="yellow"/>
            <w:rPrChange w:id="510" w:author="Paul" w:date="2020-10-13T10:39:00Z">
              <w:rPr>
                <w:sz w:val="22"/>
              </w:rPr>
            </w:rPrChange>
          </w:rPr>
          <w:t>NMEA standard t</w:t>
        </w:r>
      </w:ins>
      <w:ins w:id="511" w:author="Paul F. Mueller" w:date="2020-05-19T13:24:00Z">
        <w:r w:rsidRPr="00786558">
          <w:rPr>
            <w:sz w:val="22"/>
            <w:highlight w:val="yellow"/>
            <w:rPrChange w:id="512" w:author="Paul" w:date="2020-10-13T10:39:00Z">
              <w:rPr>
                <w:sz w:val="22"/>
              </w:rPr>
            </w:rPrChange>
          </w:rPr>
          <w:t xml:space="preserve">ime, position and fix related data </w:t>
        </w:r>
      </w:ins>
      <w:ins w:id="513" w:author="Paul F. Mueller" w:date="2020-05-19T13:25:00Z">
        <w:r w:rsidRPr="00786558">
          <w:rPr>
            <w:sz w:val="22"/>
            <w:highlight w:val="yellow"/>
            <w:rPrChange w:id="514" w:author="Paul" w:date="2020-10-13T10:39:00Z">
              <w:rPr>
                <w:sz w:val="22"/>
              </w:rPr>
            </w:rPrChange>
          </w:rPr>
          <w:t xml:space="preserve">message </w:t>
        </w:r>
      </w:ins>
      <w:ins w:id="515" w:author="Paul F. Mueller" w:date="2020-05-19T13:24:00Z">
        <w:r w:rsidRPr="00786558">
          <w:rPr>
            <w:sz w:val="22"/>
            <w:highlight w:val="yellow"/>
            <w:rPrChange w:id="516" w:author="Paul" w:date="2020-10-13T10:39:00Z">
              <w:rPr>
                <w:sz w:val="22"/>
              </w:rPr>
            </w:rPrChange>
          </w:rPr>
          <w:t xml:space="preserve">from a </w:t>
        </w:r>
      </w:ins>
      <w:ins w:id="517" w:author="Paul F. Mueller" w:date="2020-05-19T13:27:00Z">
        <w:r w:rsidRPr="00786558">
          <w:rPr>
            <w:sz w:val="22"/>
            <w:highlight w:val="yellow"/>
            <w:rPrChange w:id="518" w:author="Paul" w:date="2020-10-13T10:39:00Z">
              <w:rPr>
                <w:sz w:val="22"/>
              </w:rPr>
            </w:rPrChange>
          </w:rPr>
          <w:t>GNSS</w:t>
        </w:r>
      </w:ins>
      <w:ins w:id="519" w:author="Paul F. Mueller" w:date="2020-05-19T13:24:00Z">
        <w:r w:rsidRPr="00786558">
          <w:rPr>
            <w:sz w:val="22"/>
            <w:highlight w:val="yellow"/>
            <w:rPrChange w:id="520" w:author="Paul" w:date="2020-10-13T10:39:00Z">
              <w:rPr>
                <w:sz w:val="22"/>
              </w:rPr>
            </w:rPrChange>
          </w:rPr>
          <w:t xml:space="preserve"> </w:t>
        </w:r>
      </w:ins>
      <w:ins w:id="521" w:author="Paul F. Mueller" w:date="2020-05-19T13:26:00Z">
        <w:r w:rsidRPr="00786558">
          <w:rPr>
            <w:sz w:val="22"/>
            <w:highlight w:val="yellow"/>
            <w:rPrChange w:id="522" w:author="Paul" w:date="2020-10-13T10:39:00Z">
              <w:rPr>
                <w:sz w:val="22"/>
              </w:rPr>
            </w:rPrChange>
          </w:rPr>
          <w:t>receiver or alternative position fixing device</w:t>
        </w:r>
      </w:ins>
    </w:p>
    <w:p w14:paraId="058C4A29" w14:textId="786FB80B" w:rsidR="004E0B03" w:rsidRPr="00786558" w:rsidRDefault="004E0B03" w:rsidP="00263D2F">
      <w:pPr>
        <w:spacing w:after="60"/>
        <w:ind w:left="1418" w:hanging="1418"/>
        <w:rPr>
          <w:ins w:id="523" w:author="Paul F. Mueller" w:date="2020-05-19T13:24:00Z"/>
          <w:sz w:val="22"/>
          <w:highlight w:val="yellow"/>
          <w:rPrChange w:id="524" w:author="Paul" w:date="2020-10-13T10:39:00Z">
            <w:rPr>
              <w:ins w:id="525" w:author="Paul F. Mueller" w:date="2020-05-19T13:24:00Z"/>
              <w:sz w:val="22"/>
            </w:rPr>
          </w:rPrChange>
        </w:rPr>
      </w:pPr>
      <w:ins w:id="526" w:author="Paul F. Mueller" w:date="2020-05-19T13:26:00Z">
        <w:r w:rsidRPr="00786558">
          <w:rPr>
            <w:sz w:val="22"/>
            <w:highlight w:val="yellow"/>
            <w:rPrChange w:id="527" w:author="Paul" w:date="2020-10-13T10:39:00Z">
              <w:rPr>
                <w:sz w:val="22"/>
              </w:rPr>
            </w:rPrChange>
          </w:rPr>
          <w:t>GPGGA</w:t>
        </w:r>
        <w:r w:rsidRPr="00786558">
          <w:rPr>
            <w:sz w:val="22"/>
            <w:highlight w:val="yellow"/>
            <w:rPrChange w:id="528" w:author="Paul" w:date="2020-10-13T10:39:00Z">
              <w:rPr>
                <w:sz w:val="22"/>
              </w:rPr>
            </w:rPrChange>
          </w:rPr>
          <w:tab/>
          <w:t xml:space="preserve">GGA message from a </w:t>
        </w:r>
      </w:ins>
      <w:ins w:id="529" w:author="Paul F. Mueller" w:date="2020-05-19T13:27:00Z">
        <w:r w:rsidRPr="00786558">
          <w:rPr>
            <w:sz w:val="22"/>
            <w:highlight w:val="yellow"/>
            <w:rPrChange w:id="530" w:author="Paul" w:date="2020-10-13T10:39:00Z">
              <w:rPr>
                <w:sz w:val="22"/>
              </w:rPr>
            </w:rPrChange>
          </w:rPr>
          <w:t>GNSS</w:t>
        </w:r>
      </w:ins>
      <w:ins w:id="531" w:author="Paul F. Mueller" w:date="2020-05-19T13:26:00Z">
        <w:r w:rsidRPr="00786558">
          <w:rPr>
            <w:sz w:val="22"/>
            <w:highlight w:val="yellow"/>
            <w:rPrChange w:id="532" w:author="Paul" w:date="2020-10-13T10:39:00Z">
              <w:rPr>
                <w:sz w:val="22"/>
              </w:rPr>
            </w:rPrChange>
          </w:rPr>
          <w:t xml:space="preserve"> receiver</w:t>
        </w:r>
      </w:ins>
    </w:p>
    <w:p w14:paraId="0F108AE0" w14:textId="5F6489E3" w:rsidR="004E0B03" w:rsidRPr="00263D2F" w:rsidRDefault="004E0B03" w:rsidP="00263D2F">
      <w:pPr>
        <w:spacing w:after="60"/>
        <w:ind w:left="1418" w:hanging="1418"/>
        <w:rPr>
          <w:sz w:val="22"/>
        </w:rPr>
      </w:pPr>
      <w:ins w:id="533" w:author="Paul F. Mueller" w:date="2020-05-19T13:24:00Z">
        <w:r w:rsidRPr="00786558">
          <w:rPr>
            <w:sz w:val="22"/>
            <w:highlight w:val="yellow"/>
            <w:rPrChange w:id="534" w:author="Paul" w:date="2020-10-13T10:39:00Z">
              <w:rPr>
                <w:sz w:val="22"/>
              </w:rPr>
            </w:rPrChange>
          </w:rPr>
          <w:t>RAGGA</w:t>
        </w:r>
        <w:r w:rsidRPr="00786558">
          <w:rPr>
            <w:sz w:val="22"/>
            <w:highlight w:val="yellow"/>
            <w:rPrChange w:id="535" w:author="Paul" w:date="2020-10-13T10:39:00Z">
              <w:rPr>
                <w:sz w:val="22"/>
              </w:rPr>
            </w:rPrChange>
          </w:rPr>
          <w:tab/>
          <w:t xml:space="preserve">GGA </w:t>
        </w:r>
      </w:ins>
      <w:ins w:id="536" w:author="Paul F. Mueller" w:date="2020-05-19T13:25:00Z">
        <w:r w:rsidRPr="00786558">
          <w:rPr>
            <w:sz w:val="22"/>
            <w:highlight w:val="yellow"/>
            <w:rPrChange w:id="537" w:author="Paul" w:date="2020-10-13T10:39:00Z">
              <w:rPr>
                <w:sz w:val="22"/>
              </w:rPr>
            </w:rPrChange>
          </w:rPr>
          <w:t xml:space="preserve">message </w:t>
        </w:r>
      </w:ins>
      <w:ins w:id="538" w:author="Paul F. Mueller" w:date="2020-05-19T13:24:00Z">
        <w:r w:rsidRPr="00786558">
          <w:rPr>
            <w:sz w:val="22"/>
            <w:highlight w:val="yellow"/>
            <w:rPrChange w:id="539" w:author="Paul" w:date="2020-10-13T10:39:00Z">
              <w:rPr>
                <w:sz w:val="22"/>
              </w:rPr>
            </w:rPrChange>
          </w:rPr>
          <w:t>fr</w:t>
        </w:r>
      </w:ins>
      <w:ins w:id="540" w:author="Paul F. Mueller" w:date="2020-05-19T13:25:00Z">
        <w:r w:rsidRPr="00786558">
          <w:rPr>
            <w:sz w:val="22"/>
            <w:highlight w:val="yellow"/>
            <w:rPrChange w:id="541" w:author="Paul" w:date="2020-10-13T10:39:00Z">
              <w:rPr>
                <w:sz w:val="22"/>
              </w:rPr>
            </w:rPrChange>
          </w:rPr>
          <w:t>o</w:t>
        </w:r>
      </w:ins>
      <w:ins w:id="542" w:author="Paul F. Mueller" w:date="2020-05-19T13:24:00Z">
        <w:r w:rsidRPr="00786558">
          <w:rPr>
            <w:sz w:val="22"/>
            <w:highlight w:val="yellow"/>
            <w:rPrChange w:id="543" w:author="Paul" w:date="2020-10-13T10:39:00Z">
              <w:rPr>
                <w:sz w:val="22"/>
              </w:rPr>
            </w:rPrChange>
          </w:rPr>
          <w:t>m a radar</w:t>
        </w:r>
      </w:ins>
      <w:commentRangeEnd w:id="505"/>
      <w:r w:rsidR="00786558">
        <w:rPr>
          <w:rStyle w:val="CommentReference"/>
        </w:rPr>
        <w:commentReference w:id="505"/>
      </w:r>
    </w:p>
    <w:p w14:paraId="370286EF" w14:textId="77777777" w:rsidR="00263D2F" w:rsidRPr="00263D2F" w:rsidRDefault="00263D2F" w:rsidP="00263D2F">
      <w:pPr>
        <w:keepNext/>
        <w:keepLines/>
        <w:numPr>
          <w:ilvl w:val="0"/>
          <w:numId w:val="30"/>
        </w:numPr>
        <w:spacing w:before="240" w:line="240" w:lineRule="atLeast"/>
        <w:outlineLvl w:val="0"/>
        <w:rPr>
          <w:rFonts w:asciiTheme="majorHAnsi" w:eastAsiaTheme="majorEastAsia" w:hAnsiTheme="majorHAnsi" w:cstheme="majorBidi"/>
          <w:b/>
          <w:bCs/>
          <w:caps/>
          <w:color w:val="407EC9"/>
          <w:sz w:val="28"/>
          <w:szCs w:val="24"/>
        </w:rPr>
      </w:pPr>
      <w:commentRangeStart w:id="544"/>
      <w:commentRangeStart w:id="545"/>
      <w:r w:rsidRPr="00263D2F">
        <w:rPr>
          <w:rFonts w:asciiTheme="majorHAnsi" w:eastAsiaTheme="majorEastAsia" w:hAnsiTheme="majorHAnsi" w:cstheme="majorBidi"/>
          <w:b/>
          <w:bCs/>
          <w:caps/>
          <w:color w:val="407EC9"/>
          <w:sz w:val="28"/>
          <w:szCs w:val="24"/>
        </w:rPr>
        <w:t>REFERENCES</w:t>
      </w:r>
      <w:commentRangeEnd w:id="544"/>
      <w:r w:rsidR="00937F3B">
        <w:rPr>
          <w:rStyle w:val="CommentReference"/>
        </w:rPr>
        <w:commentReference w:id="544"/>
      </w:r>
    </w:p>
    <w:commentRangeEnd w:id="545"/>
    <w:p w14:paraId="76FF5537" w14:textId="77777777" w:rsidR="00263D2F" w:rsidRPr="00263D2F" w:rsidRDefault="000B2D1D" w:rsidP="00263D2F">
      <w:pPr>
        <w:pBdr>
          <w:bottom w:val="single" w:sz="8" w:space="1" w:color="00558C" w:themeColor="accent1"/>
        </w:pBdr>
        <w:spacing w:after="120" w:line="90" w:lineRule="exact"/>
        <w:ind w:right="8789"/>
        <w:rPr>
          <w:color w:val="000000" w:themeColor="text1"/>
          <w:sz w:val="22"/>
        </w:rPr>
      </w:pPr>
      <w:r>
        <w:rPr>
          <w:rStyle w:val="CommentReference"/>
        </w:rPr>
        <w:commentReference w:id="545"/>
      </w:r>
    </w:p>
    <w:p w14:paraId="3C750961" w14:textId="4CA6FA57" w:rsidR="00263D2F" w:rsidRDefault="002E219D">
      <w:pPr>
        <w:pStyle w:val="Reference"/>
        <w:pPrChange w:id="546" w:author="Paul F. Mueller" w:date="2020-05-19T13:31:00Z">
          <w:pPr>
            <w:tabs>
              <w:tab w:val="num" w:pos="0"/>
            </w:tabs>
            <w:spacing w:after="120" w:line="240" w:lineRule="auto"/>
            <w:ind w:left="567" w:hanging="567"/>
          </w:pPr>
        </w:pPrChange>
      </w:pPr>
      <w:r>
        <w:t xml:space="preserve">IALA </w:t>
      </w:r>
      <w:r w:rsidR="00DE1F6A">
        <w:t>Conference 2</w:t>
      </w:r>
      <w:r>
        <w:t>018, Enhanced Radar Positions Systems for Resilient Positioning</w:t>
      </w:r>
    </w:p>
    <w:p w14:paraId="450F2FD4" w14:textId="62EFC62F" w:rsidR="00DE1F6A" w:rsidRDefault="00DE1F6A">
      <w:pPr>
        <w:pStyle w:val="Reference"/>
        <w:pPrChange w:id="547" w:author="Paul F. Mueller" w:date="2020-05-19T13:31:00Z">
          <w:pPr>
            <w:tabs>
              <w:tab w:val="num" w:pos="0"/>
            </w:tabs>
            <w:spacing w:after="120" w:line="240" w:lineRule="auto"/>
            <w:ind w:left="567" w:hanging="567"/>
          </w:pPr>
        </w:pPrChange>
      </w:pPr>
      <w:r>
        <w:t>ENAV20-13.11 On Racons in Busy Harbors</w:t>
      </w:r>
    </w:p>
    <w:p w14:paraId="75DB9A90" w14:textId="47112AF4" w:rsidR="00DE1F6A" w:rsidRDefault="00DE1F6A">
      <w:pPr>
        <w:pStyle w:val="Reference"/>
        <w:rPr>
          <w:ins w:id="548" w:author="Paul F. Mueller" w:date="2020-05-19T13:28:00Z"/>
        </w:rPr>
        <w:pPrChange w:id="549" w:author="Paul F. Mueller" w:date="2020-05-19T13:31:00Z">
          <w:pPr>
            <w:tabs>
              <w:tab w:val="num" w:pos="0"/>
            </w:tabs>
            <w:spacing w:after="120" w:line="240" w:lineRule="auto"/>
            <w:ind w:left="567" w:hanging="567"/>
          </w:pPr>
        </w:pPrChange>
      </w:pPr>
      <w:r>
        <w:t>ENAV21-13.10 Singapore e</w:t>
      </w:r>
      <w:del w:id="550" w:author="Paul" w:date="2020-10-14T13:34:00Z">
        <w:r w:rsidDel="00302022">
          <w:delText>e</w:delText>
        </w:r>
      </w:del>
      <w:r>
        <w:t>Radar and eRacon Sea Trials August 2017</w:t>
      </w:r>
    </w:p>
    <w:p w14:paraId="6F3D54B5" w14:textId="0AAE2B05" w:rsidR="004E0B03" w:rsidRPr="00263D2F" w:rsidRDefault="004E0B03">
      <w:pPr>
        <w:pStyle w:val="Reference"/>
        <w:pPrChange w:id="551" w:author="Paul F. Mueller" w:date="2020-05-19T13:31:00Z">
          <w:pPr>
            <w:tabs>
              <w:tab w:val="num" w:pos="0"/>
            </w:tabs>
            <w:spacing w:after="120" w:line="240" w:lineRule="auto"/>
            <w:ind w:left="567" w:hanging="567"/>
          </w:pPr>
        </w:pPrChange>
      </w:pPr>
      <w:ins w:id="552" w:author="Paul F. Mueller" w:date="2020-05-19T13:28:00Z">
        <w:r>
          <w:t>IALA R1017 Resilient Position, N</w:t>
        </w:r>
      </w:ins>
      <w:ins w:id="553" w:author="Paul F. Mueller" w:date="2020-05-19T13:29:00Z">
        <w:r>
          <w:t>avigation and Timing (PNT)</w:t>
        </w:r>
      </w:ins>
    </w:p>
    <w:p w14:paraId="7F3FC7FB" w14:textId="77EC10FD" w:rsidR="004E0B03" w:rsidRDefault="00940547">
      <w:pPr>
        <w:pStyle w:val="Reference"/>
        <w:rPr>
          <w:ins w:id="554" w:author="Paul" w:date="2020-10-14T14:06:00Z"/>
        </w:rPr>
      </w:pPr>
      <w:ins w:id="555" w:author="Paul" w:date="2020-10-14T14:05:00Z">
        <w:r>
          <w:rPr>
            <w:highlight w:val="yellow"/>
          </w:rPr>
          <w:t>IALA R-101 Marine Radar Beacons (Racons)</w:t>
        </w:r>
      </w:ins>
      <w:del w:id="556" w:author="Paul" w:date="2020-10-14T14:05:00Z">
        <w:r w:rsidR="00DE1F6A" w:rsidRPr="004E0B03" w:rsidDel="00940547">
          <w:rPr>
            <w:highlight w:val="yellow"/>
          </w:rPr>
          <w:delText>Other IALA document</w:delText>
        </w:r>
        <w:r w:rsidR="002E219D" w:rsidRPr="004E0B03" w:rsidDel="00940547">
          <w:rPr>
            <w:highlight w:val="yellow"/>
          </w:rPr>
          <w:delText>s?</w:delText>
        </w:r>
      </w:del>
      <w:ins w:id="557" w:author="Paul F. Mueller" w:date="2020-05-19T15:00:00Z">
        <w:del w:id="558" w:author="Paul" w:date="2020-10-14T14:05:00Z">
          <w:r w:rsidR="000B2D1D" w:rsidDel="00940547">
            <w:delText xml:space="preserve"> </w:delText>
          </w:r>
          <w:r w:rsidR="000B2D1D" w:rsidRPr="000B2D1D" w:rsidDel="00940547">
            <w:rPr>
              <w:highlight w:val="yellow"/>
              <w:rPrChange w:id="559" w:author="Paul F. Mueller" w:date="2020-05-19T15:01:00Z">
                <w:rPr/>
              </w:rPrChange>
            </w:rPr>
            <w:delText>R-101, G-1010, e</w:delText>
          </w:r>
        </w:del>
      </w:ins>
      <w:ins w:id="560" w:author="Paul F. Mueller" w:date="2020-05-19T15:01:00Z">
        <w:del w:id="561" w:author="Paul" w:date="2020-10-14T14:05:00Z">
          <w:r w:rsidR="000B2D1D" w:rsidRPr="000B2D1D" w:rsidDel="00940547">
            <w:rPr>
              <w:highlight w:val="yellow"/>
              <w:rPrChange w:id="562" w:author="Paul F. Mueller" w:date="2020-05-19T15:01:00Z">
                <w:rPr/>
              </w:rPrChange>
            </w:rPr>
            <w:delText>-Nav-145</w:delText>
          </w:r>
        </w:del>
      </w:ins>
    </w:p>
    <w:p w14:paraId="3654ADC0" w14:textId="3676294F" w:rsidR="00940547" w:rsidRDefault="00940547">
      <w:pPr>
        <w:pStyle w:val="Reference"/>
        <w:rPr>
          <w:ins w:id="563" w:author="Paul" w:date="2020-10-14T14:06:00Z"/>
        </w:rPr>
      </w:pPr>
      <w:ins w:id="564" w:author="Paul" w:date="2020-10-14T14:06:00Z">
        <w:r>
          <w:t>IALA G1010 Racon Range Performance</w:t>
        </w:r>
      </w:ins>
    </w:p>
    <w:p w14:paraId="6E1B95E9" w14:textId="133957A0" w:rsidR="00940547" w:rsidRDefault="00940547">
      <w:pPr>
        <w:pStyle w:val="Reference"/>
        <w:rPr>
          <w:ins w:id="565" w:author="Paul" w:date="2020-10-14T14:03:00Z"/>
        </w:rPr>
      </w:pPr>
      <w:ins w:id="566" w:author="Paul" w:date="2020-10-14T14:06:00Z">
        <w:r>
          <w:t>IALA e-NAV-146 Strategy for Maintaining Racon Service Capability</w:t>
        </w:r>
      </w:ins>
    </w:p>
    <w:p w14:paraId="2FABFD32" w14:textId="411C1632" w:rsidR="00E662AB" w:rsidRDefault="00083604" w:rsidP="00083604">
      <w:pPr>
        <w:pStyle w:val="Reference"/>
        <w:rPr>
          <w:ins w:id="567" w:author="Paul" w:date="2020-10-14T14:03:00Z"/>
        </w:rPr>
      </w:pPr>
      <w:ins w:id="568" w:author="Paul" w:date="2020-10-14T14:02:00Z">
        <w:r>
          <w:t xml:space="preserve">ENAV17-13.16 </w:t>
        </w:r>
      </w:ins>
      <w:ins w:id="569" w:author="Paul" w:date="2020-10-14T14:03:00Z">
        <w:r>
          <w:t>Singapore eRadar/ eRacon Trials\</w:t>
        </w:r>
      </w:ins>
    </w:p>
    <w:p w14:paraId="56899055" w14:textId="355B44FC" w:rsidR="00083604" w:rsidRDefault="00083604" w:rsidP="00083604">
      <w:pPr>
        <w:pStyle w:val="Reference"/>
        <w:rPr>
          <w:ins w:id="570" w:author="Paul" w:date="2020-10-14T14:04:00Z"/>
        </w:rPr>
      </w:pPr>
      <w:ins w:id="571" w:author="Paul" w:date="2020-10-14T14:03:00Z">
        <w:r>
          <w:t xml:space="preserve">ENAV18-6.9 </w:t>
        </w:r>
        <w:r w:rsidRPr="00083604">
          <w:t>Trial results of</w:t>
        </w:r>
        <w:r>
          <w:t xml:space="preserve"> </w:t>
        </w:r>
        <w:r w:rsidRPr="00083604">
          <w:t>Radar Positioning in Singapore</w:t>
        </w:r>
        <w:r>
          <w:t xml:space="preserve"> </w:t>
        </w:r>
        <w:r w:rsidRPr="00083604">
          <w:t>for resilient positioning</w:t>
        </w:r>
      </w:ins>
    </w:p>
    <w:p w14:paraId="097234B1" w14:textId="1E9579FE" w:rsidR="00083604" w:rsidRDefault="00083604" w:rsidP="00083604">
      <w:pPr>
        <w:pStyle w:val="Reference"/>
        <w:rPr>
          <w:ins w:id="572" w:author="Paul" w:date="2020-10-15T14:41:00Z"/>
        </w:rPr>
      </w:pPr>
      <w:ins w:id="573" w:author="Paul" w:date="2020-10-14T14:04:00Z">
        <w:r>
          <w:t xml:space="preserve">ENAV19-13.12 </w:t>
        </w:r>
        <w:r w:rsidRPr="00083604">
          <w:t>Singapore eRadar and eRacon Sea Trials October 2015</w:t>
        </w:r>
      </w:ins>
    </w:p>
    <w:p w14:paraId="6775D0F3" w14:textId="161C1386" w:rsidR="00115757" w:rsidRDefault="00937F3B" w:rsidP="00083604">
      <w:pPr>
        <w:pStyle w:val="Reference"/>
        <w:rPr>
          <w:ins w:id="574" w:author="Paul" w:date="2020-10-14T14:04:00Z"/>
        </w:rPr>
      </w:pPr>
      <w:ins w:id="575" w:author="Paul" w:date="2020-10-15T15:10:00Z">
        <w:r>
          <w:t xml:space="preserve">IALA </w:t>
        </w:r>
      </w:ins>
      <w:ins w:id="576" w:author="Paul" w:date="2020-10-15T14:41:00Z">
        <w:r w:rsidR="00115757">
          <w:t>R</w:t>
        </w:r>
      </w:ins>
      <w:ins w:id="577" w:author="Paul" w:date="2020-10-15T15:10:00Z">
        <w:r>
          <w:t>-</w:t>
        </w:r>
      </w:ins>
      <w:ins w:id="578" w:author="Paul" w:date="2020-10-15T14:41:00Z">
        <w:r w:rsidR="00115757">
          <w:t>129 GNSS Vulnerability and Mitigation Measures</w:t>
        </w:r>
      </w:ins>
    </w:p>
    <w:p w14:paraId="3C9C8095" w14:textId="77777777" w:rsidR="00083604" w:rsidRDefault="00083604" w:rsidP="00083604">
      <w:pPr>
        <w:pStyle w:val="Reference"/>
        <w:numPr>
          <w:ilvl w:val="0"/>
          <w:numId w:val="0"/>
        </w:numPr>
        <w:ind w:left="567" w:hanging="567"/>
        <w:rPr>
          <w:ins w:id="579" w:author="Paul" w:date="2020-10-14T14:04:00Z"/>
        </w:rPr>
      </w:pPr>
    </w:p>
    <w:p w14:paraId="6CA98A4B" w14:textId="77777777" w:rsidR="00083604" w:rsidRDefault="00083604" w:rsidP="00083604">
      <w:pPr>
        <w:pStyle w:val="Reference"/>
        <w:numPr>
          <w:ilvl w:val="0"/>
          <w:numId w:val="0"/>
        </w:numPr>
        <w:ind w:left="567" w:hanging="567"/>
        <w:rPr>
          <w:ins w:id="580" w:author="Paul" w:date="2020-10-14T14:04:00Z"/>
        </w:rPr>
      </w:pPr>
    </w:p>
    <w:p w14:paraId="42C8C945" w14:textId="78BC58DA" w:rsidR="00083604" w:rsidRPr="004E0B03" w:rsidRDefault="00083604">
      <w:pPr>
        <w:pStyle w:val="Reference"/>
        <w:numPr>
          <w:ilvl w:val="0"/>
          <w:numId w:val="0"/>
        </w:numPr>
        <w:ind w:left="567" w:hanging="567"/>
        <w:sectPr w:rsidR="00083604" w:rsidRPr="004E0B03" w:rsidSect="009A49A6">
          <w:headerReference w:type="even" r:id="rId33"/>
          <w:headerReference w:type="default" r:id="rId34"/>
          <w:headerReference w:type="first" r:id="rId35"/>
          <w:pgSz w:w="11906" w:h="16838" w:code="9"/>
          <w:pgMar w:top="567" w:right="794" w:bottom="567" w:left="907" w:header="850" w:footer="850" w:gutter="0"/>
          <w:cols w:space="708"/>
          <w:docGrid w:linePitch="360"/>
        </w:sectPr>
        <w:pPrChange w:id="581" w:author="Paul" w:date="2020-10-14T14:04:00Z">
          <w:pPr>
            <w:tabs>
              <w:tab w:val="num" w:pos="0"/>
            </w:tabs>
            <w:spacing w:after="120" w:line="240" w:lineRule="auto"/>
            <w:ind w:left="567" w:hanging="567"/>
          </w:pPr>
        </w:pPrChange>
      </w:pPr>
    </w:p>
    <w:p w14:paraId="4D324652" w14:textId="653EE2AB" w:rsidR="0035167C" w:rsidRDefault="0035167C" w:rsidP="0035167C"/>
    <w:p w14:paraId="2EB9E5B6" w14:textId="3810B35A" w:rsidR="008B2E01" w:rsidRDefault="00A45674" w:rsidP="00F318AF">
      <w:pPr>
        <w:pStyle w:val="Annex"/>
      </w:pPr>
      <w:bookmarkStart w:id="582" w:name="_Toc40262870"/>
      <w:bookmarkStart w:id="583" w:name="_Toc53480179"/>
      <w:bookmarkEnd w:id="582"/>
      <w:r>
        <w:t xml:space="preserve">ERPS </w:t>
      </w:r>
      <w:r w:rsidR="00A6415A">
        <w:t>SIGNAL SPECIFICATION</w:t>
      </w:r>
      <w:bookmarkEnd w:id="583"/>
    </w:p>
    <w:p w14:paraId="6FD3495E" w14:textId="0DC9BB09" w:rsidR="00A45674" w:rsidRDefault="00A45674">
      <w:pPr>
        <w:pStyle w:val="BodyText"/>
      </w:pPr>
      <w:r>
        <w:t>This annex describes the ad-hoc IALA/Furuno/Tideland ERPS Packet Format Revision 2.0. It is recognised that the format c</w:t>
      </w:r>
      <w:r w:rsidR="00F24F84">
        <w:t>hosen for work done to date</w:t>
      </w:r>
      <w:r>
        <w:t xml:space="preserve"> may not be ideal or optimal. The format was chosen because it was easy to do given the constraint of working with an existing commercial racon.</w:t>
      </w:r>
      <w:r w:rsidR="00B37DC2">
        <w:t xml:space="preserve"> It is expected that ERPS will be used in the 9.4 GHz (X-Band) maritime radar band.</w:t>
      </w:r>
      <w:ins w:id="584" w:author="Paul" w:date="2020-10-15T14:42:00Z">
        <w:r w:rsidR="00115757">
          <w:t xml:space="preserve"> To date, sea trials have included a pulse-type rada</w:t>
        </w:r>
      </w:ins>
      <w:ins w:id="585" w:author="Paul" w:date="2020-10-15T14:43:00Z">
        <w:r w:rsidR="00115757">
          <w:t xml:space="preserve">r. Other approaches utilising swept frequency capabilities for pulse compression </w:t>
        </w:r>
        <w:r w:rsidR="00115757" w:rsidRPr="00115757">
          <w:rPr>
            <w:highlight w:val="yellow"/>
            <w:rPrChange w:id="586" w:author="Paul" w:date="2020-10-15T14:44:00Z">
              <w:rPr/>
            </w:rPrChange>
          </w:rPr>
          <w:t>(is this aka FMC</w:t>
        </w:r>
      </w:ins>
      <w:ins w:id="587" w:author="Paul" w:date="2020-10-15T14:44:00Z">
        <w:r w:rsidR="00115757" w:rsidRPr="00115757">
          <w:rPr>
            <w:highlight w:val="yellow"/>
            <w:rPrChange w:id="588" w:author="Paul" w:date="2020-10-15T14:44:00Z">
              <w:rPr/>
            </w:rPrChange>
          </w:rPr>
          <w:t>W?)</w:t>
        </w:r>
        <w:r w:rsidR="00115757">
          <w:t xml:space="preserve"> </w:t>
        </w:r>
      </w:ins>
      <w:ins w:id="589" w:author="Paul" w:date="2020-10-15T14:43:00Z">
        <w:r w:rsidR="00115757">
          <w:t>are also being tested by eRacon and eRadar manufacturers.</w:t>
        </w:r>
      </w:ins>
    </w:p>
    <w:p w14:paraId="402F446C" w14:textId="093DB212" w:rsidR="00AE7C5F" w:rsidRDefault="00AE7C5F" w:rsidP="00AE7C5F">
      <w:pPr>
        <w:pStyle w:val="AnnexAHead1"/>
      </w:pPr>
      <w:r>
        <w:t>Data Format Description</w:t>
      </w:r>
    </w:p>
    <w:p w14:paraId="21B999C3" w14:textId="77777777" w:rsidR="003749EE" w:rsidRPr="002A28F0" w:rsidRDefault="003749EE" w:rsidP="00F318AF">
      <w:pPr>
        <w:pStyle w:val="Heading1separatationline"/>
      </w:pPr>
    </w:p>
    <w:p w14:paraId="52658A7D" w14:textId="4725D410" w:rsidR="00BE45C5" w:rsidRDefault="00A45674" w:rsidP="00AE7C5F">
      <w:pPr>
        <w:pStyle w:val="BodyText"/>
      </w:pPr>
      <w:r>
        <w:t xml:space="preserve">The eRacon transmits identification and position data to the eRadar. </w:t>
      </w:r>
      <w:r w:rsidR="00BE45C5">
        <w:t xml:space="preserve">The eRacon does this by embedding </w:t>
      </w:r>
      <w:r w:rsidR="00CB1622">
        <w:t xml:space="preserve">a </w:t>
      </w:r>
      <w:r w:rsidR="00BE45C5">
        <w:t xml:space="preserve">data </w:t>
      </w:r>
      <w:r w:rsidR="00CB1622">
        <w:t xml:space="preserve">packet </w:t>
      </w:r>
      <w:r w:rsidR="00BE45C5">
        <w:t xml:space="preserve">in the leading </w:t>
      </w:r>
      <w:r w:rsidR="00CB1622">
        <w:t xml:space="preserve">dash of a </w:t>
      </w:r>
      <w:r w:rsidR="00BE45C5">
        <w:t xml:space="preserve">standard racon </w:t>
      </w:r>
      <w:r w:rsidR="00CB1622">
        <w:t xml:space="preserve">Morse code </w:t>
      </w:r>
      <w:r w:rsidR="00BE45C5">
        <w:t>response</w:t>
      </w:r>
      <w:r w:rsidR="00CB1622">
        <w:t>.</w:t>
      </w:r>
      <w:r w:rsidR="003749EE">
        <w:t xml:space="preserve"> The eRadar normally receives </w:t>
      </w:r>
      <w:r w:rsidR="005020FF">
        <w:t>several</w:t>
      </w:r>
      <w:r w:rsidR="003749EE">
        <w:t xml:space="preserve"> responses from each eRacon for each sweep of its antenna.</w:t>
      </w:r>
    </w:p>
    <w:p w14:paraId="21526663" w14:textId="795E32DA" w:rsidR="00AE7C5F" w:rsidRDefault="00CB1622" w:rsidP="00AE7C5F">
      <w:pPr>
        <w:pStyle w:val="BodyText"/>
      </w:pPr>
      <w:r>
        <w:t xml:space="preserve">Two data </w:t>
      </w:r>
      <w:r w:rsidR="00A45674">
        <w:t>packet formats</w:t>
      </w:r>
      <w:r>
        <w:t xml:space="preserve"> are defined</w:t>
      </w:r>
      <w:r w:rsidR="00A45674">
        <w:t xml:space="preserve">: alternating and non-alternating. </w:t>
      </w:r>
    </w:p>
    <w:p w14:paraId="2C8C0D7E" w14:textId="7F8F96E1" w:rsidR="00A45674" w:rsidRDefault="00A45674" w:rsidP="00AE7C5F">
      <w:pPr>
        <w:pStyle w:val="BodyText"/>
      </w:pPr>
      <w:r>
        <w:t>The alternating format provides position latitude then longitude in alternate messages.</w:t>
      </w:r>
      <w:r w:rsidR="00AE7C5F">
        <w:t xml:space="preserve"> </w:t>
      </w:r>
      <w:r w:rsidR="003749EE">
        <w:t>An</w:t>
      </w:r>
      <w:r w:rsidR="00AE7C5F">
        <w:t xml:space="preserve"> advantage of this format is that the data packet is smaller</w:t>
      </w:r>
      <w:r w:rsidR="00CB1622">
        <w:t xml:space="preserve"> and allows </w:t>
      </w:r>
      <w:r w:rsidR="003749EE">
        <w:t xml:space="preserve">a </w:t>
      </w:r>
      <w:r w:rsidR="00CB1622">
        <w:t>shorter Mo</w:t>
      </w:r>
      <w:r w:rsidR="003749EE">
        <w:t>r</w:t>
      </w:r>
      <w:r w:rsidR="00CB1622">
        <w:t>s</w:t>
      </w:r>
      <w:r w:rsidR="003749EE">
        <w:t>e</w:t>
      </w:r>
      <w:r w:rsidR="00CB1622">
        <w:t xml:space="preserve"> code dash.</w:t>
      </w:r>
    </w:p>
    <w:p w14:paraId="5167A658" w14:textId="5930CF94" w:rsidR="00AE7C5F" w:rsidRDefault="00AE7C5F" w:rsidP="00AE7C5F">
      <w:pPr>
        <w:pStyle w:val="BodyText"/>
      </w:pPr>
      <w:r>
        <w:t>The non-alternating format provides</w:t>
      </w:r>
      <w:r w:rsidR="003749EE">
        <w:t xml:space="preserve"> both </w:t>
      </w:r>
      <w:r>
        <w:t>position latitude and longitude in the same me</w:t>
      </w:r>
      <w:r w:rsidR="00BE45C5">
        <w:t>s</w:t>
      </w:r>
      <w:r>
        <w:t>sage</w:t>
      </w:r>
      <w:r w:rsidR="003749EE">
        <w:t>.</w:t>
      </w:r>
    </w:p>
    <w:p w14:paraId="1FFD5D64" w14:textId="4F6CD519" w:rsidR="003749EE" w:rsidRDefault="003749EE" w:rsidP="00AE7C5F">
      <w:pPr>
        <w:pStyle w:val="BodyText"/>
      </w:pPr>
      <w:r>
        <w:t>Data packets use FSK modulation. Transmission at the carrier frequency indicates no data.</w:t>
      </w:r>
    </w:p>
    <w:p w14:paraId="62162553" w14:textId="6F105D26" w:rsidR="003749EE" w:rsidRDefault="003749EE" w:rsidP="00AE7C5F">
      <w:pPr>
        <w:pStyle w:val="BodyText"/>
      </w:pPr>
      <w:r>
        <w:t>Each format has Preamble, Data and CRC fields.</w:t>
      </w:r>
    </w:p>
    <w:p w14:paraId="623DBFAA" w14:textId="2B94C28B" w:rsidR="00AE7C5F" w:rsidRDefault="003749EE" w:rsidP="00AE7C5F">
      <w:pPr>
        <w:pStyle w:val="AnnexAHead1"/>
      </w:pPr>
      <w:r>
        <w:t>Format Fields</w:t>
      </w:r>
    </w:p>
    <w:p w14:paraId="5A1C464A" w14:textId="14325E1F" w:rsidR="003749EE" w:rsidRDefault="003749EE" w:rsidP="00F318AF">
      <w:pPr>
        <w:pStyle w:val="Heading1separatationline"/>
      </w:pPr>
    </w:p>
    <w:p w14:paraId="542F6CDD" w14:textId="25792DC0" w:rsidR="005238AD" w:rsidRDefault="005238AD" w:rsidP="00F318AF">
      <w:pPr>
        <w:pStyle w:val="BodyText"/>
      </w:pPr>
      <w:r>
        <w:rPr>
          <w:lang w:eastAsia="en-GB"/>
        </w:rPr>
        <w:t>The following figure shows the data format. Data is “Big Endian” with the MSB shifted out first. The Preamble includes 16 training bits and a 16-bit start word. R</w:t>
      </w:r>
      <w:r w:rsidR="00F318AF">
        <w:rPr>
          <w:lang w:eastAsia="en-GB"/>
        </w:rPr>
        <w:t>a</w:t>
      </w:r>
      <w:r>
        <w:rPr>
          <w:lang w:eastAsia="en-GB"/>
        </w:rPr>
        <w:t>conNO is a 3-bit id code</w:t>
      </w:r>
      <w:r w:rsidR="00F318AF">
        <w:rPr>
          <w:lang w:eastAsia="en-GB"/>
        </w:rPr>
        <w:t xml:space="preserve"> for</w:t>
      </w:r>
      <w:r>
        <w:rPr>
          <w:lang w:eastAsia="en-GB"/>
        </w:rPr>
        <w:t xml:space="preserve"> the eRacon and runs from 0 to 7. Flg is 1-bit and indicates latitude with 0 and longitude with 1. The position is represented in a 28-bit signed word, scaled as minutes times 10000; North and East are positive, South and West are negative. The non-alternating format holds two data fields. A 16-bit CRC checks the </w:t>
      </w:r>
      <w:r w:rsidR="00662CBD">
        <w:rPr>
          <w:lang w:eastAsia="en-GB"/>
        </w:rPr>
        <w:t>Data only.</w:t>
      </w:r>
    </w:p>
    <w:p w14:paraId="7274191B" w14:textId="1419D182" w:rsidR="00662CBD" w:rsidRDefault="00662CBD" w:rsidP="00F318AF">
      <w:pPr>
        <w:pStyle w:val="BodyText"/>
      </w:pPr>
      <w:r>
        <w:rPr>
          <w:lang w:eastAsia="en-GB"/>
        </w:rPr>
        <w:t xml:space="preserve">When transmitted, the Data and CRC fields are 4B5B encoded, and the entire packet is NRZI(Mark) encoded. </w:t>
      </w:r>
      <w:r w:rsidR="00786558">
        <w:rPr>
          <w:lang w:eastAsia="en-GB"/>
        </w:rPr>
        <w:t xml:space="preserve">Zero is </w:t>
      </w:r>
      <w:r>
        <w:rPr>
          <w:lang w:eastAsia="en-GB"/>
        </w:rPr>
        <w:t xml:space="preserve">indicated by the carrier frequency minus the frequency deviation and </w:t>
      </w:r>
      <w:r w:rsidR="00786558">
        <w:rPr>
          <w:lang w:eastAsia="en-GB"/>
        </w:rPr>
        <w:t>one is</w:t>
      </w:r>
      <w:r>
        <w:rPr>
          <w:lang w:eastAsia="en-GB"/>
        </w:rPr>
        <w:t xml:space="preserve"> indicated by the carrier frequency plus the frequency deviation.</w:t>
      </w:r>
    </w:p>
    <w:p w14:paraId="7CCCCDA0" w14:textId="77777777" w:rsidR="00662CBD" w:rsidRDefault="00662CBD" w:rsidP="00F318AF">
      <w:pPr>
        <w:pStyle w:val="BodyText"/>
      </w:pPr>
    </w:p>
    <w:p w14:paraId="5975BB39" w14:textId="4564D007" w:rsidR="003749EE" w:rsidRDefault="003749EE" w:rsidP="00F318AF">
      <w:pPr>
        <w:pStyle w:val="BodyText"/>
      </w:pPr>
    </w:p>
    <w:p w14:paraId="149C69E1" w14:textId="43ADE5EC" w:rsidR="003749EE" w:rsidRDefault="005238AD" w:rsidP="00F318AF">
      <w:pPr>
        <w:pStyle w:val="BodyText"/>
      </w:pPr>
      <w:r>
        <w:rPr>
          <w:noProof/>
          <w:lang w:val="en-US"/>
        </w:rPr>
        <w:lastRenderedPageBreak/>
        <w:drawing>
          <wp:inline distT="0" distB="0" distL="0" distR="0" wp14:anchorId="1DB45EA3" wp14:editId="62E51001">
            <wp:extent cx="4876800" cy="2982883"/>
            <wp:effectExtent l="0" t="0" r="0" b="8255"/>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883373" cy="2986903"/>
                    </a:xfrm>
                    <a:prstGeom prst="rect">
                      <a:avLst/>
                    </a:prstGeom>
                    <a:noFill/>
                  </pic:spPr>
                </pic:pic>
              </a:graphicData>
            </a:graphic>
          </wp:inline>
        </w:drawing>
      </w:r>
    </w:p>
    <w:p w14:paraId="4F968CFE" w14:textId="77777777" w:rsidR="003749EE" w:rsidRDefault="003749EE" w:rsidP="00F318AF">
      <w:pPr>
        <w:pStyle w:val="BodyText"/>
      </w:pPr>
    </w:p>
    <w:p w14:paraId="04C2CCBF" w14:textId="6B518315" w:rsidR="003749EE" w:rsidRPr="002A28F0" w:rsidRDefault="003749EE" w:rsidP="00F318AF">
      <w:pPr>
        <w:pStyle w:val="BodyText"/>
      </w:pPr>
    </w:p>
    <w:p w14:paraId="57301DFB" w14:textId="15B6371E" w:rsidR="00662CBD" w:rsidRDefault="00662CBD" w:rsidP="00662CBD">
      <w:pPr>
        <w:pStyle w:val="AnnexAHead1"/>
      </w:pPr>
      <w:r>
        <w:t>Specifications</w:t>
      </w:r>
    </w:p>
    <w:p w14:paraId="0A6D3086" w14:textId="77777777" w:rsidR="00662CBD" w:rsidRDefault="00662CBD" w:rsidP="00F318AF">
      <w:pPr>
        <w:pStyle w:val="Heading1separatationline"/>
      </w:pPr>
    </w:p>
    <w:tbl>
      <w:tblPr>
        <w:tblStyle w:val="TableGrid"/>
        <w:tblW w:w="0" w:type="auto"/>
        <w:tblLook w:val="04A0" w:firstRow="1" w:lastRow="0" w:firstColumn="1" w:lastColumn="0" w:noHBand="0" w:noVBand="1"/>
      </w:tblPr>
      <w:tblGrid>
        <w:gridCol w:w="2137"/>
        <w:gridCol w:w="2255"/>
        <w:gridCol w:w="5803"/>
      </w:tblGrid>
      <w:tr w:rsidR="00662CBD" w14:paraId="79E8D4C7" w14:textId="77777777" w:rsidTr="00F318AF">
        <w:tc>
          <w:tcPr>
            <w:tcW w:w="3325" w:type="dxa"/>
          </w:tcPr>
          <w:p w14:paraId="21486E2F" w14:textId="7FF344AD" w:rsidR="00662CBD" w:rsidRDefault="00662CBD" w:rsidP="00662CBD">
            <w:pPr>
              <w:pStyle w:val="BodyText"/>
              <w:rPr>
                <w:lang w:eastAsia="en-GB"/>
              </w:rPr>
            </w:pPr>
            <w:r>
              <w:rPr>
                <w:lang w:eastAsia="en-GB"/>
              </w:rPr>
              <w:t>Name</w:t>
            </w:r>
          </w:p>
        </w:tc>
        <w:tc>
          <w:tcPr>
            <w:tcW w:w="3510" w:type="dxa"/>
          </w:tcPr>
          <w:p w14:paraId="72B7D13F" w14:textId="329E8C72" w:rsidR="00662CBD" w:rsidRDefault="00662CBD" w:rsidP="00662CBD">
            <w:pPr>
              <w:pStyle w:val="BodyText"/>
              <w:rPr>
                <w:lang w:eastAsia="en-GB"/>
              </w:rPr>
            </w:pPr>
            <w:r>
              <w:rPr>
                <w:lang w:eastAsia="en-GB"/>
              </w:rPr>
              <w:t>Value</w:t>
            </w:r>
          </w:p>
        </w:tc>
        <w:tc>
          <w:tcPr>
            <w:tcW w:w="8859" w:type="dxa"/>
          </w:tcPr>
          <w:p w14:paraId="10E3455E" w14:textId="4B55931E" w:rsidR="00662CBD" w:rsidRDefault="00662CBD" w:rsidP="00662CBD">
            <w:pPr>
              <w:pStyle w:val="BodyText"/>
              <w:rPr>
                <w:lang w:eastAsia="en-GB"/>
              </w:rPr>
            </w:pPr>
            <w:r>
              <w:rPr>
                <w:lang w:eastAsia="en-GB"/>
              </w:rPr>
              <w:t>Descript</w:t>
            </w:r>
            <w:r w:rsidR="005020FF">
              <w:rPr>
                <w:lang w:eastAsia="en-GB"/>
              </w:rPr>
              <w:t>i</w:t>
            </w:r>
            <w:r>
              <w:rPr>
                <w:lang w:eastAsia="en-GB"/>
              </w:rPr>
              <w:t>on</w:t>
            </w:r>
          </w:p>
        </w:tc>
      </w:tr>
      <w:tr w:rsidR="00662CBD" w14:paraId="6F770BE7" w14:textId="77777777" w:rsidTr="00F318AF">
        <w:tc>
          <w:tcPr>
            <w:tcW w:w="3325" w:type="dxa"/>
          </w:tcPr>
          <w:p w14:paraId="053E5DB6" w14:textId="45107E1A" w:rsidR="00662CBD" w:rsidRDefault="00662CBD" w:rsidP="00662CBD">
            <w:pPr>
              <w:pStyle w:val="BodyText"/>
              <w:rPr>
                <w:lang w:eastAsia="en-GB"/>
              </w:rPr>
            </w:pPr>
            <w:r>
              <w:rPr>
                <w:lang w:eastAsia="en-GB"/>
              </w:rPr>
              <w:t>ID Code</w:t>
            </w:r>
          </w:p>
        </w:tc>
        <w:tc>
          <w:tcPr>
            <w:tcW w:w="3510" w:type="dxa"/>
          </w:tcPr>
          <w:p w14:paraId="449DBEB2" w14:textId="01FF45FC" w:rsidR="00662CBD" w:rsidRDefault="00662CBD" w:rsidP="00D90779">
            <w:pPr>
              <w:pStyle w:val="BodyText"/>
              <w:rPr>
                <w:lang w:eastAsia="en-GB"/>
              </w:rPr>
            </w:pPr>
            <w:r>
              <w:rPr>
                <w:lang w:eastAsia="en-GB"/>
              </w:rPr>
              <w:t xml:space="preserve">0 </w:t>
            </w:r>
            <w:r w:rsidR="00D90779">
              <w:rPr>
                <w:lang w:eastAsia="en-GB"/>
              </w:rPr>
              <w:t>-</w:t>
            </w:r>
            <w:r>
              <w:rPr>
                <w:lang w:eastAsia="en-GB"/>
              </w:rPr>
              <w:t xml:space="preserve"> 7</w:t>
            </w:r>
          </w:p>
        </w:tc>
        <w:tc>
          <w:tcPr>
            <w:tcW w:w="8859" w:type="dxa"/>
          </w:tcPr>
          <w:p w14:paraId="72A9999D" w14:textId="27AAC99F" w:rsidR="00662CBD" w:rsidRDefault="00662CBD" w:rsidP="00662CBD">
            <w:pPr>
              <w:pStyle w:val="BodyText"/>
              <w:rPr>
                <w:lang w:eastAsia="en-GB"/>
              </w:rPr>
            </w:pPr>
            <w:r>
              <w:rPr>
                <w:lang w:eastAsia="en-GB"/>
              </w:rPr>
              <w:t>Code that identifies which eRacon transmitted the packet</w:t>
            </w:r>
          </w:p>
        </w:tc>
      </w:tr>
      <w:tr w:rsidR="00662CBD" w14:paraId="76666C69" w14:textId="77777777" w:rsidTr="00F318AF">
        <w:tc>
          <w:tcPr>
            <w:tcW w:w="3325" w:type="dxa"/>
          </w:tcPr>
          <w:p w14:paraId="7437C7E2" w14:textId="07FAAAD7" w:rsidR="00662CBD" w:rsidRDefault="00662CBD" w:rsidP="00662CBD">
            <w:pPr>
              <w:pStyle w:val="BodyText"/>
              <w:rPr>
                <w:lang w:eastAsia="en-GB"/>
              </w:rPr>
            </w:pPr>
            <w:r>
              <w:rPr>
                <w:lang w:eastAsia="en-GB"/>
              </w:rPr>
              <w:t>Symbol Length</w:t>
            </w:r>
          </w:p>
        </w:tc>
        <w:tc>
          <w:tcPr>
            <w:tcW w:w="3510" w:type="dxa"/>
          </w:tcPr>
          <w:p w14:paraId="1AFC1108" w14:textId="3EB94A20" w:rsidR="00662CBD" w:rsidRDefault="00662CBD" w:rsidP="00662CBD">
            <w:pPr>
              <w:pStyle w:val="BodyText"/>
              <w:rPr>
                <w:lang w:eastAsia="en-GB"/>
              </w:rPr>
            </w:pPr>
            <w:r>
              <w:rPr>
                <w:lang w:eastAsia="en-GB"/>
              </w:rPr>
              <w:t>200 nsec</w:t>
            </w:r>
          </w:p>
        </w:tc>
        <w:tc>
          <w:tcPr>
            <w:tcW w:w="8859" w:type="dxa"/>
          </w:tcPr>
          <w:p w14:paraId="532610FC" w14:textId="35A1F0F1" w:rsidR="00662CBD" w:rsidRDefault="00662CBD" w:rsidP="00662CBD">
            <w:pPr>
              <w:pStyle w:val="BodyText"/>
              <w:rPr>
                <w:lang w:eastAsia="en-GB"/>
              </w:rPr>
            </w:pPr>
            <w:r>
              <w:rPr>
                <w:lang w:eastAsia="en-GB"/>
              </w:rPr>
              <w:t>Length of one bit</w:t>
            </w:r>
          </w:p>
        </w:tc>
      </w:tr>
      <w:tr w:rsidR="00662CBD" w14:paraId="3DF1EB9E" w14:textId="77777777" w:rsidTr="00F318AF">
        <w:tc>
          <w:tcPr>
            <w:tcW w:w="3325" w:type="dxa"/>
          </w:tcPr>
          <w:p w14:paraId="5259E251" w14:textId="006B2B34" w:rsidR="00662CBD" w:rsidRDefault="00662CBD" w:rsidP="00662CBD">
            <w:pPr>
              <w:pStyle w:val="BodyText"/>
              <w:rPr>
                <w:lang w:eastAsia="en-GB"/>
              </w:rPr>
            </w:pPr>
            <w:r>
              <w:rPr>
                <w:lang w:eastAsia="en-GB"/>
              </w:rPr>
              <w:t>Frequency Deviation</w:t>
            </w:r>
          </w:p>
        </w:tc>
        <w:tc>
          <w:tcPr>
            <w:tcW w:w="3510" w:type="dxa"/>
          </w:tcPr>
          <w:p w14:paraId="5D4C2619" w14:textId="7B5DB391" w:rsidR="00662CBD" w:rsidRDefault="00662CBD" w:rsidP="00662CBD">
            <w:pPr>
              <w:pStyle w:val="BodyText"/>
              <w:rPr>
                <w:lang w:eastAsia="en-GB"/>
              </w:rPr>
            </w:pPr>
            <w:r>
              <w:rPr>
                <w:lang w:eastAsia="en-GB"/>
              </w:rPr>
              <w:t>15 MHz</w:t>
            </w:r>
          </w:p>
        </w:tc>
        <w:tc>
          <w:tcPr>
            <w:tcW w:w="8859" w:type="dxa"/>
          </w:tcPr>
          <w:p w14:paraId="4D5E83C5" w14:textId="34F2AAA9" w:rsidR="00662CBD" w:rsidRDefault="00662CBD" w:rsidP="00662CBD">
            <w:pPr>
              <w:pStyle w:val="BodyText"/>
              <w:rPr>
                <w:lang w:eastAsia="en-GB"/>
              </w:rPr>
            </w:pPr>
            <w:r>
              <w:rPr>
                <w:lang w:eastAsia="en-GB"/>
              </w:rPr>
              <w:t>Zero is carrier minus deviation; One is carrier plus deviation</w:t>
            </w:r>
          </w:p>
        </w:tc>
      </w:tr>
      <w:tr w:rsidR="00662CBD" w14:paraId="13892C79" w14:textId="77777777" w:rsidTr="00F318AF">
        <w:tc>
          <w:tcPr>
            <w:tcW w:w="3325" w:type="dxa"/>
          </w:tcPr>
          <w:p w14:paraId="04E8D814" w14:textId="235A7561" w:rsidR="00662CBD" w:rsidRDefault="00662CBD" w:rsidP="00662CBD">
            <w:pPr>
              <w:pStyle w:val="BodyText"/>
              <w:rPr>
                <w:lang w:eastAsia="en-GB"/>
              </w:rPr>
            </w:pPr>
            <w:r>
              <w:rPr>
                <w:lang w:eastAsia="en-GB"/>
              </w:rPr>
              <w:t>Training Bits</w:t>
            </w:r>
          </w:p>
        </w:tc>
        <w:tc>
          <w:tcPr>
            <w:tcW w:w="3510" w:type="dxa"/>
          </w:tcPr>
          <w:p w14:paraId="73B63C46" w14:textId="32B721F4" w:rsidR="00662CBD" w:rsidRDefault="00662CBD" w:rsidP="00662CBD">
            <w:pPr>
              <w:pStyle w:val="BodyText"/>
              <w:rPr>
                <w:lang w:eastAsia="en-GB"/>
              </w:rPr>
            </w:pPr>
            <w:r>
              <w:rPr>
                <w:lang w:eastAsia="en-GB"/>
              </w:rPr>
              <w:t>0xFFFF</w:t>
            </w:r>
          </w:p>
        </w:tc>
        <w:tc>
          <w:tcPr>
            <w:tcW w:w="8859" w:type="dxa"/>
          </w:tcPr>
          <w:p w14:paraId="31332E6F" w14:textId="77777777" w:rsidR="00662CBD" w:rsidRDefault="00662CBD" w:rsidP="00662CBD">
            <w:pPr>
              <w:pStyle w:val="BodyText"/>
              <w:rPr>
                <w:lang w:eastAsia="en-GB"/>
              </w:rPr>
            </w:pPr>
          </w:p>
        </w:tc>
      </w:tr>
      <w:tr w:rsidR="00662CBD" w14:paraId="190538F2" w14:textId="77777777" w:rsidTr="00F318AF">
        <w:tc>
          <w:tcPr>
            <w:tcW w:w="3325" w:type="dxa"/>
          </w:tcPr>
          <w:p w14:paraId="107BD0C3" w14:textId="6055BE63" w:rsidR="00662CBD" w:rsidRDefault="00662CBD" w:rsidP="00662CBD">
            <w:pPr>
              <w:pStyle w:val="BodyText"/>
              <w:rPr>
                <w:lang w:eastAsia="en-GB"/>
              </w:rPr>
            </w:pPr>
            <w:r>
              <w:rPr>
                <w:lang w:eastAsia="en-GB"/>
              </w:rPr>
              <w:t>Start Bits</w:t>
            </w:r>
          </w:p>
        </w:tc>
        <w:tc>
          <w:tcPr>
            <w:tcW w:w="3510" w:type="dxa"/>
          </w:tcPr>
          <w:p w14:paraId="79048228" w14:textId="57FEB0E5" w:rsidR="00662CBD" w:rsidRDefault="00662CBD" w:rsidP="00662CBD">
            <w:pPr>
              <w:pStyle w:val="BodyText"/>
              <w:rPr>
                <w:lang w:eastAsia="en-GB"/>
              </w:rPr>
            </w:pPr>
            <w:r>
              <w:rPr>
                <w:lang w:eastAsia="en-GB"/>
              </w:rPr>
              <w:t>One of 0x7591, 0x9EB2, 0x47AC, 0xC8F5, 0xD9E1, 0x5647</w:t>
            </w:r>
          </w:p>
        </w:tc>
        <w:tc>
          <w:tcPr>
            <w:tcW w:w="8859" w:type="dxa"/>
          </w:tcPr>
          <w:p w14:paraId="3D023703" w14:textId="5D180B2A" w:rsidR="00662CBD" w:rsidRDefault="00662CBD" w:rsidP="00662CBD">
            <w:pPr>
              <w:pStyle w:val="BodyText"/>
              <w:rPr>
                <w:lang w:eastAsia="en-GB"/>
              </w:rPr>
            </w:pPr>
            <w:r>
              <w:rPr>
                <w:lang w:eastAsia="en-GB"/>
              </w:rPr>
              <w:t>Start bits have no data significance</w:t>
            </w:r>
          </w:p>
        </w:tc>
      </w:tr>
      <w:tr w:rsidR="00662CBD" w14:paraId="44AF6813" w14:textId="77777777" w:rsidTr="00F318AF">
        <w:tc>
          <w:tcPr>
            <w:tcW w:w="3325" w:type="dxa"/>
          </w:tcPr>
          <w:p w14:paraId="786660FF" w14:textId="7A585382" w:rsidR="00662CBD" w:rsidRDefault="00662CBD" w:rsidP="00662CBD">
            <w:pPr>
              <w:pStyle w:val="BodyText"/>
              <w:rPr>
                <w:lang w:eastAsia="en-GB"/>
              </w:rPr>
            </w:pPr>
            <w:r>
              <w:rPr>
                <w:lang w:eastAsia="en-GB"/>
              </w:rPr>
              <w:t>Position (Latitude or Longitude)</w:t>
            </w:r>
          </w:p>
        </w:tc>
        <w:tc>
          <w:tcPr>
            <w:tcW w:w="3510" w:type="dxa"/>
          </w:tcPr>
          <w:p w14:paraId="0AA4029D" w14:textId="1F3BE6D7" w:rsidR="00662CBD" w:rsidRDefault="00662CBD" w:rsidP="00662CBD">
            <w:pPr>
              <w:pStyle w:val="BodyText"/>
              <w:rPr>
                <w:lang w:eastAsia="en-GB"/>
              </w:rPr>
            </w:pPr>
            <w:r>
              <w:rPr>
                <w:lang w:eastAsia="en-GB"/>
              </w:rPr>
              <w:t>28-bit signed number</w:t>
            </w:r>
          </w:p>
        </w:tc>
        <w:tc>
          <w:tcPr>
            <w:tcW w:w="8859" w:type="dxa"/>
          </w:tcPr>
          <w:p w14:paraId="5104EAC5" w14:textId="058684E1" w:rsidR="00662CBD" w:rsidRDefault="00662CBD" w:rsidP="00662CBD">
            <w:pPr>
              <w:pStyle w:val="BodyText"/>
              <w:rPr>
                <w:lang w:eastAsia="en-GB"/>
              </w:rPr>
            </w:pPr>
            <w:r>
              <w:rPr>
                <w:lang w:eastAsia="en-GB"/>
              </w:rPr>
              <w:t>Position in units of minutes * 10000</w:t>
            </w:r>
            <w:r w:rsidR="00D90779">
              <w:rPr>
                <w:lang w:eastAsia="en-GB"/>
              </w:rPr>
              <w:t>; North and East are positive, South and West are negative</w:t>
            </w:r>
          </w:p>
        </w:tc>
      </w:tr>
      <w:tr w:rsidR="00662CBD" w14:paraId="4C7AC8EF" w14:textId="77777777" w:rsidTr="00F318AF">
        <w:tc>
          <w:tcPr>
            <w:tcW w:w="3325" w:type="dxa"/>
          </w:tcPr>
          <w:p w14:paraId="3771521B" w14:textId="1EDA1889" w:rsidR="00662CBD" w:rsidRDefault="00662CBD" w:rsidP="00662CBD">
            <w:pPr>
              <w:pStyle w:val="BodyText"/>
              <w:rPr>
                <w:lang w:eastAsia="en-GB"/>
              </w:rPr>
            </w:pPr>
            <w:r>
              <w:rPr>
                <w:lang w:eastAsia="en-GB"/>
              </w:rPr>
              <w:t>CRC</w:t>
            </w:r>
          </w:p>
        </w:tc>
        <w:tc>
          <w:tcPr>
            <w:tcW w:w="3510" w:type="dxa"/>
          </w:tcPr>
          <w:p w14:paraId="11679A99" w14:textId="4B7100A1" w:rsidR="00662CBD" w:rsidRDefault="00662CBD" w:rsidP="00662CBD">
            <w:pPr>
              <w:pStyle w:val="BodyText"/>
              <w:rPr>
                <w:lang w:eastAsia="en-GB"/>
              </w:rPr>
            </w:pPr>
            <w:r>
              <w:rPr>
                <w:lang w:eastAsia="en-GB"/>
              </w:rPr>
              <w:t>CRC-16/IBM-3740</w:t>
            </w:r>
          </w:p>
        </w:tc>
        <w:tc>
          <w:tcPr>
            <w:tcW w:w="8859" w:type="dxa"/>
          </w:tcPr>
          <w:p w14:paraId="4EA28951" w14:textId="45601785" w:rsidR="00662CBD" w:rsidRDefault="00D90779" w:rsidP="00662CBD">
            <w:pPr>
              <w:pStyle w:val="BodyText"/>
              <w:rPr>
                <w:lang w:eastAsia="en-GB"/>
              </w:rPr>
            </w:pPr>
            <w:r>
              <w:rPr>
                <w:lang w:eastAsia="en-GB"/>
              </w:rPr>
              <w:t xml:space="preserve">Also known as CCITT-FALSE per </w:t>
            </w:r>
            <w:hyperlink r:id="rId37" w:history="1">
              <w:r w:rsidRPr="00D90779">
                <w:rPr>
                  <w:rStyle w:val="Hyperlink"/>
                  <w:lang w:eastAsia="en-GB"/>
                </w:rPr>
                <w:t>http://reveng.sourceforge.net/crc-catalogue</w:t>
              </w:r>
            </w:hyperlink>
          </w:p>
        </w:tc>
      </w:tr>
      <w:tr w:rsidR="00662CBD" w14:paraId="267B5ED5" w14:textId="77777777" w:rsidTr="00F318AF">
        <w:tc>
          <w:tcPr>
            <w:tcW w:w="3325" w:type="dxa"/>
          </w:tcPr>
          <w:p w14:paraId="3D2D06AB" w14:textId="6DBA04E0" w:rsidR="00662CBD" w:rsidRDefault="00662CBD" w:rsidP="00662CBD">
            <w:pPr>
              <w:pStyle w:val="BodyText"/>
              <w:rPr>
                <w:lang w:eastAsia="en-GB"/>
              </w:rPr>
            </w:pPr>
            <w:r>
              <w:rPr>
                <w:lang w:eastAsia="en-GB"/>
              </w:rPr>
              <w:t>Data Encoding</w:t>
            </w:r>
          </w:p>
        </w:tc>
        <w:tc>
          <w:tcPr>
            <w:tcW w:w="3510" w:type="dxa"/>
          </w:tcPr>
          <w:p w14:paraId="03659FDF" w14:textId="145A061B" w:rsidR="00662CBD" w:rsidRDefault="00662CBD" w:rsidP="00662CBD">
            <w:pPr>
              <w:pStyle w:val="BodyText"/>
              <w:rPr>
                <w:lang w:eastAsia="en-GB"/>
              </w:rPr>
            </w:pPr>
            <w:r>
              <w:rPr>
                <w:lang w:eastAsia="en-GB"/>
              </w:rPr>
              <w:t>4B5C</w:t>
            </w:r>
          </w:p>
        </w:tc>
        <w:tc>
          <w:tcPr>
            <w:tcW w:w="8859" w:type="dxa"/>
          </w:tcPr>
          <w:p w14:paraId="6CB2E801" w14:textId="21D1A941" w:rsidR="00662CBD" w:rsidRDefault="00662CBD" w:rsidP="00662CBD">
            <w:pPr>
              <w:pStyle w:val="BodyText"/>
              <w:rPr>
                <w:lang w:eastAsia="en-GB"/>
              </w:rPr>
            </w:pPr>
            <w:r>
              <w:rPr>
                <w:lang w:eastAsia="en-GB"/>
              </w:rPr>
              <w:t xml:space="preserve">Per </w:t>
            </w:r>
            <w:r w:rsidR="00D90779">
              <w:rPr>
                <w:lang w:eastAsia="en-GB"/>
              </w:rPr>
              <w:t>IEEE 802.3-2008 Section 24.2.2.1.1 Data Code Groups</w:t>
            </w:r>
          </w:p>
        </w:tc>
      </w:tr>
      <w:tr w:rsidR="00662CBD" w14:paraId="02EAC47A" w14:textId="77777777" w:rsidTr="00F318AF">
        <w:tc>
          <w:tcPr>
            <w:tcW w:w="3325" w:type="dxa"/>
          </w:tcPr>
          <w:p w14:paraId="7A918ECA" w14:textId="5ED32CC2" w:rsidR="00662CBD" w:rsidRDefault="00D90779" w:rsidP="00662CBD">
            <w:pPr>
              <w:pStyle w:val="BodyText"/>
              <w:rPr>
                <w:lang w:eastAsia="en-GB"/>
              </w:rPr>
            </w:pPr>
            <w:r>
              <w:rPr>
                <w:lang w:eastAsia="en-GB"/>
              </w:rPr>
              <w:t>Packet Encoding</w:t>
            </w:r>
          </w:p>
        </w:tc>
        <w:tc>
          <w:tcPr>
            <w:tcW w:w="3510" w:type="dxa"/>
          </w:tcPr>
          <w:p w14:paraId="3D1FC243" w14:textId="754BB887" w:rsidR="00662CBD" w:rsidRDefault="00D90779" w:rsidP="00662CBD">
            <w:pPr>
              <w:pStyle w:val="BodyText"/>
              <w:rPr>
                <w:lang w:eastAsia="en-GB"/>
              </w:rPr>
            </w:pPr>
            <w:r>
              <w:rPr>
                <w:lang w:eastAsia="en-GB"/>
              </w:rPr>
              <w:t>NRZI(Mark)</w:t>
            </w:r>
          </w:p>
        </w:tc>
        <w:tc>
          <w:tcPr>
            <w:tcW w:w="8859" w:type="dxa"/>
          </w:tcPr>
          <w:p w14:paraId="066C46F4" w14:textId="58CE0EC2" w:rsidR="00662CBD" w:rsidRDefault="00D90779" w:rsidP="00662CBD">
            <w:pPr>
              <w:pStyle w:val="BodyText"/>
              <w:rPr>
                <w:lang w:eastAsia="en-GB"/>
              </w:rPr>
            </w:pPr>
            <w:r>
              <w:rPr>
                <w:lang w:eastAsia="en-GB"/>
              </w:rPr>
              <w:t>Per IEEE 802.3-2008 Section 1.4.235</w:t>
            </w:r>
          </w:p>
        </w:tc>
      </w:tr>
    </w:tbl>
    <w:p w14:paraId="19EB481E" w14:textId="062ED0E5" w:rsidR="00662CBD" w:rsidRPr="002A28F0" w:rsidRDefault="00662CBD" w:rsidP="00F318AF">
      <w:pPr>
        <w:pStyle w:val="BodyText"/>
      </w:pPr>
    </w:p>
    <w:p w14:paraId="71799F68" w14:textId="7AD15A35" w:rsidR="003749EE" w:rsidRDefault="003749EE" w:rsidP="00F318AF">
      <w:pPr>
        <w:pStyle w:val="BodyText"/>
      </w:pPr>
    </w:p>
    <w:p w14:paraId="61E55DA1" w14:textId="77777777" w:rsidR="003749EE" w:rsidRPr="002A28F0" w:rsidRDefault="003749EE" w:rsidP="00F318AF">
      <w:pPr>
        <w:pStyle w:val="BodyText"/>
      </w:pPr>
    </w:p>
    <w:p w14:paraId="2259D935" w14:textId="77777777" w:rsidR="003D6780" w:rsidRDefault="003D6780" w:rsidP="00756ACD">
      <w:pPr>
        <w:pStyle w:val="BodyText"/>
      </w:pPr>
    </w:p>
    <w:p w14:paraId="6BEE8B56" w14:textId="77777777" w:rsidR="003D6780" w:rsidRDefault="003D6780" w:rsidP="00756ACD">
      <w:pPr>
        <w:pStyle w:val="BodyText"/>
      </w:pPr>
    </w:p>
    <w:p w14:paraId="39644E37" w14:textId="77777777" w:rsidR="003D6780" w:rsidRDefault="003D6780" w:rsidP="00756ACD">
      <w:pPr>
        <w:pStyle w:val="BodyText"/>
      </w:pPr>
    </w:p>
    <w:p w14:paraId="739CA0E5" w14:textId="5ECA2B37" w:rsidR="001F7D6A" w:rsidDel="0029555A" w:rsidRDefault="001F7D6A">
      <w:pPr>
        <w:spacing w:after="200" w:line="276" w:lineRule="auto"/>
        <w:rPr>
          <w:del w:id="590" w:author="Paul" w:date="2020-10-13T11:12:00Z"/>
          <w:sz w:val="20"/>
          <w:szCs w:val="20"/>
        </w:rPr>
        <w:sectPr w:rsidR="001F7D6A" w:rsidDel="0029555A" w:rsidSect="005020FF">
          <w:pgSz w:w="11906" w:h="16838" w:code="9"/>
          <w:pgMar w:top="567" w:right="794" w:bottom="567" w:left="907" w:header="850" w:footer="850" w:gutter="0"/>
          <w:cols w:space="708"/>
          <w:docGrid w:linePitch="360"/>
        </w:sectPr>
      </w:pPr>
    </w:p>
    <w:p w14:paraId="1A54C776" w14:textId="4EE9FABD" w:rsidR="00B37DC2" w:rsidRDefault="004E0B03" w:rsidP="00A6415A">
      <w:pPr>
        <w:pStyle w:val="Annex"/>
        <w:rPr>
          <w:ins w:id="591" w:author="Paul F. Mueller" w:date="2020-05-19T13:21:00Z"/>
        </w:rPr>
      </w:pPr>
      <w:bookmarkStart w:id="592" w:name="_Toc53480180"/>
      <w:ins w:id="593" w:author="Paul F. Mueller" w:date="2020-05-19T13:21:00Z">
        <w:r>
          <w:lastRenderedPageBreak/>
          <w:t>ERPS</w:t>
        </w:r>
      </w:ins>
      <w:ins w:id="594" w:author="Paul" w:date="2020-10-13T11:08:00Z">
        <w:r w:rsidR="00A6415A">
          <w:t xml:space="preserve"> </w:t>
        </w:r>
      </w:ins>
      <w:r w:rsidR="00A6415A">
        <w:t>TRIALS</w:t>
      </w:r>
      <w:bookmarkEnd w:id="592"/>
    </w:p>
    <w:p w14:paraId="384CB169" w14:textId="78F72FEC" w:rsidR="004E0B03" w:rsidRPr="00B47A48" w:rsidDel="00B47A48" w:rsidRDefault="004E0B03" w:rsidP="004E0B03">
      <w:pPr>
        <w:pStyle w:val="BodyText"/>
        <w:rPr>
          <w:del w:id="595" w:author="Paul F. Mueller" w:date="2020-05-19T13:22:00Z"/>
          <w:b/>
          <w:i/>
          <w:rPrChange w:id="596" w:author="Paul F. Mueller" w:date="2020-05-19T13:32:00Z">
            <w:rPr>
              <w:del w:id="597" w:author="Paul F. Mueller" w:date="2020-05-19T13:22:00Z"/>
            </w:rPr>
          </w:rPrChange>
        </w:rPr>
      </w:pPr>
    </w:p>
    <w:p w14:paraId="29C8FD1B" w14:textId="59C313F2" w:rsidR="00B47A48" w:rsidRPr="00B47A48" w:rsidRDefault="00B47A48">
      <w:pPr>
        <w:pStyle w:val="BodyText"/>
        <w:rPr>
          <w:b/>
          <w:i/>
          <w:rPrChange w:id="598" w:author="Paul F. Mueller" w:date="2020-05-19T13:32:00Z">
            <w:rPr/>
          </w:rPrChange>
        </w:rPr>
        <w:pPrChange w:id="599" w:author="Paul F. Mueller" w:date="2020-05-19T13:21:00Z">
          <w:pPr>
            <w:spacing w:after="200" w:line="276" w:lineRule="auto"/>
          </w:pPr>
        </w:pPrChange>
      </w:pPr>
      <w:r w:rsidRPr="00B47A48">
        <w:rPr>
          <w:b/>
          <w:i/>
          <w:highlight w:val="yellow"/>
          <w:rPrChange w:id="600" w:author="Paul F. Mueller" w:date="2020-05-19T13:33:00Z">
            <w:rPr/>
          </w:rPrChange>
        </w:rPr>
        <w:t xml:space="preserve">We will add </w:t>
      </w:r>
      <w:r w:rsidRPr="00B47A48">
        <w:rPr>
          <w:b/>
          <w:i/>
          <w:highlight w:val="yellow"/>
          <w:rPrChange w:id="601" w:author="Paul F. Mueller" w:date="2020-05-19T13:33:00Z">
            <w:rPr>
              <w:b/>
              <w:i/>
            </w:rPr>
          </w:rPrChange>
        </w:rPr>
        <w:t>earlier</w:t>
      </w:r>
      <w:r w:rsidRPr="00B47A48">
        <w:rPr>
          <w:b/>
          <w:i/>
          <w:highlight w:val="yellow"/>
          <w:rPrChange w:id="602" w:author="Paul F. Mueller" w:date="2020-05-19T13:33:00Z">
            <w:rPr/>
          </w:rPrChange>
        </w:rPr>
        <w:t xml:space="preserve"> trials during next session.</w:t>
      </w:r>
    </w:p>
    <w:p w14:paraId="1E3A7FCD" w14:textId="77777777" w:rsidR="004E0B03" w:rsidRPr="004E0B03" w:rsidRDefault="004E0B03" w:rsidP="004E0B03">
      <w:pPr>
        <w:pStyle w:val="BodyText"/>
        <w:rPr>
          <w:highlight w:val="yellow"/>
          <w:rPrChange w:id="603" w:author="Paul F. Mueller" w:date="2020-05-19T13:22:00Z">
            <w:rPr/>
          </w:rPrChange>
        </w:rPr>
      </w:pPr>
      <w:r w:rsidRPr="004E0B03">
        <w:rPr>
          <w:highlight w:val="yellow"/>
          <w:rPrChange w:id="604" w:author="Paul F. Mueller" w:date="2020-05-19T13:22:00Z">
            <w:rPr/>
          </w:rPrChange>
        </w:rPr>
        <w:t xml:space="preserve">During the ERPS trial in Singapore in 2015, conducted by the Maritime and Port Authority of Singapore (MPA), Furuno and Tideland, and the first in a busy harbour, the use of the eRacon in frequency agile mode (the normal racon mode, compared to fixed frequency mode) failed. This seemed similar to other reports of racons performing poorly in busy harbours, where limited to no response due to vessel position was an issue. To quantify this issue, an experiment to survey radar traffic was designed. A test eRacon was made available to capture the survey data. It was observed that radar frequencies seemed to be clumped around a small number of frequencies and there may be many radars on the same frequency. </w:t>
      </w:r>
    </w:p>
    <w:p w14:paraId="17F458AD" w14:textId="77777777" w:rsidR="004E0B03" w:rsidRPr="004E0B03" w:rsidRDefault="004E0B03" w:rsidP="004E0B03">
      <w:pPr>
        <w:pStyle w:val="BodyText"/>
        <w:rPr>
          <w:highlight w:val="yellow"/>
          <w:rPrChange w:id="605" w:author="Paul F. Mueller" w:date="2020-05-19T13:22:00Z">
            <w:rPr/>
          </w:rPrChange>
        </w:rPr>
      </w:pPr>
      <w:r w:rsidRPr="004E0B03">
        <w:rPr>
          <w:highlight w:val="yellow"/>
          <w:rPrChange w:id="606" w:author="Paul F. Mueller" w:date="2020-05-19T13:22:00Z">
            <w:rPr/>
          </w:rPrChange>
        </w:rPr>
        <w:t xml:space="preserve">This could be due to a limitation of magnetron production capabilities, which can be mitigated with the movement towards solid state radars. To enhance eRacon, two suggestions for solid state radar manufacturers would be to: a) use more of the frequencies within the band, and b) avoid repeatedly using the same frequency on a large number of radar units. </w:t>
      </w:r>
    </w:p>
    <w:p w14:paraId="12FF93CE" w14:textId="77777777" w:rsidR="004E0B03" w:rsidRPr="004E0B03" w:rsidRDefault="004E0B03" w:rsidP="004E0B03">
      <w:pPr>
        <w:pStyle w:val="BodyText"/>
        <w:rPr>
          <w:highlight w:val="yellow"/>
          <w:rPrChange w:id="607" w:author="Paul F. Mueller" w:date="2020-05-19T13:22:00Z">
            <w:rPr/>
          </w:rPrChange>
        </w:rPr>
      </w:pPr>
      <w:r w:rsidRPr="004E0B03">
        <w:rPr>
          <w:highlight w:val="yellow"/>
          <w:rPrChange w:id="608" w:author="Paul F. Mueller" w:date="2020-05-19T13:22:00Z">
            <w:rPr/>
          </w:rPrChange>
        </w:rPr>
        <w:t xml:space="preserve">The trial also found that modulation of the eRacon signal can be visible on radar displays (e.g. “fuzzy” traces). Characteristics such as modulation frequency, modulation depth and data bit rate affected the display. Further study is needed to minimize display effects due to modulation. </w:t>
      </w:r>
    </w:p>
    <w:p w14:paraId="3B2028D6" w14:textId="77777777" w:rsidR="004E0B03" w:rsidRPr="004E0B03" w:rsidRDefault="004E0B03" w:rsidP="004E0B03">
      <w:pPr>
        <w:pStyle w:val="BodyText"/>
        <w:rPr>
          <w:highlight w:val="yellow"/>
          <w:rPrChange w:id="609" w:author="Paul F. Mueller" w:date="2020-05-19T13:22:00Z">
            <w:rPr/>
          </w:rPrChange>
        </w:rPr>
      </w:pPr>
      <w:r w:rsidRPr="004E0B03">
        <w:rPr>
          <w:highlight w:val="yellow"/>
          <w:rPrChange w:id="610" w:author="Paul F. Mueller" w:date="2020-05-19T13:22:00Z">
            <w:rPr/>
          </w:rPrChange>
        </w:rPr>
        <w:t xml:space="preserve">Also observed was a geometric error similar to the Horizontal Dilution of Precision (HDOP) for GNSS. This is caused by overlapping azimuthal measurement errors. In many waterways, there will be a need to carefully plan the deployment (number and placement) of eRacons in order to minimize errors of this type. </w:t>
      </w:r>
    </w:p>
    <w:p w14:paraId="25188415" w14:textId="77777777" w:rsidR="004E0B03" w:rsidRPr="004E0B03" w:rsidRDefault="004E0B03" w:rsidP="004E0B03">
      <w:pPr>
        <w:pStyle w:val="BodyText"/>
        <w:rPr>
          <w:highlight w:val="yellow"/>
          <w:rPrChange w:id="611" w:author="Paul F. Mueller" w:date="2020-05-19T13:22:00Z">
            <w:rPr/>
          </w:rPrChange>
        </w:rPr>
      </w:pPr>
      <w:r w:rsidRPr="004E0B03">
        <w:rPr>
          <w:highlight w:val="yellow"/>
          <w:rPrChange w:id="612" w:author="Paul F. Mueller" w:date="2020-05-19T13:22:00Z">
            <w:rPr/>
          </w:rPrChange>
        </w:rPr>
        <w:t xml:space="preserve">As vessels approach eRacons, the elevations of the eRacon and eRadar antennas may need to be included in the calculation for a more accurate position. For instance, with a relative elevation difference of sixty meters, at one nautical mile separation, position error could be about one meter. Further study is also needed to determine if, and how, antenna elevation correction is needed. </w:t>
      </w:r>
    </w:p>
    <w:p w14:paraId="63CA0376" w14:textId="415B4CAF" w:rsidR="004E0B03" w:rsidRDefault="004E0B03" w:rsidP="004E0B03">
      <w:pPr>
        <w:pStyle w:val="BodyText"/>
      </w:pPr>
      <w:r w:rsidRPr="004E0B03">
        <w:rPr>
          <w:highlight w:val="yellow"/>
          <w:rPrChange w:id="613" w:author="Paul F. Mueller" w:date="2020-05-19T13:22:00Z">
            <w:rPr/>
          </w:rPrChange>
        </w:rPr>
        <w:t>From the 1st trial using a single eRacon, achieving a dynamic accuracy of 55m to the most recent trial using five eRacons – utilising three eRacons for the calculation of location at any one time – and achieving a dynamic accuracy of 26m, the project team is encouraged by the results of the successful trials. Interested parties are encouraged to work together to promote the development of a standardized independent complementary electronic positioning system to the GNSS to enhance navigation safety in confined waters.</w:t>
      </w:r>
    </w:p>
    <w:p w14:paraId="0944BC5C" w14:textId="77777777" w:rsidR="00B47A48" w:rsidRDefault="00B47A48" w:rsidP="004E0B03">
      <w:pPr>
        <w:pStyle w:val="BodyText"/>
      </w:pPr>
    </w:p>
    <w:p w14:paraId="1011ED31" w14:textId="6A36BFFA" w:rsidR="0042565E" w:rsidRPr="0042565E" w:rsidRDefault="00B47A48" w:rsidP="00476942">
      <w:pPr>
        <w:pStyle w:val="BodyText"/>
      </w:pPr>
      <w:r w:rsidRPr="00B47A48">
        <w:rPr>
          <w:highlight w:val="yellow"/>
          <w:rPrChange w:id="614" w:author="Paul F. Mueller" w:date="2020-05-19T13:32:00Z">
            <w:rPr/>
          </w:rPrChange>
        </w:rPr>
        <w:t>Reference IALA test beds….</w:t>
      </w:r>
    </w:p>
    <w:sectPr w:rsidR="0042565E" w:rsidRPr="0042565E" w:rsidSect="0029555A">
      <w:headerReference w:type="even" r:id="rId38"/>
      <w:headerReference w:type="default" r:id="rId39"/>
      <w:footerReference w:type="default" r:id="rId40"/>
      <w:headerReference w:type="first" r:id="rId41"/>
      <w:pgSz w:w="11906" w:h="16838" w:orient="portrait" w:code="9"/>
      <w:pgMar w:top="567" w:right="794" w:bottom="1134" w:left="907" w:header="851" w:footer="851" w:gutter="0"/>
      <w:cols w:space="708"/>
      <w:docGrid w:linePitch="360"/>
      <w:sectPrChange w:id="615" w:author="Paul" w:date="2020-10-13T11:15:00Z">
        <w:sectPr w:rsidR="0042565E" w:rsidRPr="0042565E" w:rsidSect="0029555A">
          <w:pgSz w:w="16838" w:h="11906" w:orient="landscape"/>
          <w:pgMar w:top="907" w:right="567" w:bottom="794" w:left="1134" w:header="851" w:footer="851"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hael Hadley" w:date="2016-03-15T14:53:00Z" w:initials="MH">
    <w:p w14:paraId="15B44C9F" w14:textId="77777777" w:rsidR="00406BCD" w:rsidRDefault="00406BCD">
      <w:pPr>
        <w:pStyle w:val="CommentText"/>
      </w:pPr>
      <w:r>
        <w:rPr>
          <w:rStyle w:val="CommentReference"/>
        </w:rPr>
        <w:annotationRef/>
      </w:r>
      <w:r>
        <w:t>Update as required</w:t>
      </w:r>
    </w:p>
  </w:comment>
  <w:comment w:id="2" w:author="Michael Hadley" w:date="2016-03-15T14:53:00Z" w:initials="MH">
    <w:p w14:paraId="40EC2509" w14:textId="77777777" w:rsidR="00406BCD" w:rsidRDefault="00406BCD">
      <w:pPr>
        <w:pStyle w:val="CommentText"/>
      </w:pPr>
      <w:r>
        <w:rPr>
          <w:rStyle w:val="CommentReference"/>
        </w:rPr>
        <w:annotationRef/>
      </w:r>
      <w:r>
        <w:t>Insert date approved by Council (Month &amp; Year)</w:t>
      </w:r>
    </w:p>
  </w:comment>
  <w:comment w:id="9" w:author="Michael Hadley" w:date="2016-05-08T11:14:00Z" w:initials="MH">
    <w:p w14:paraId="3E55A9BB" w14:textId="77777777" w:rsidR="00406BCD" w:rsidRDefault="00406BCD" w:rsidP="00795637">
      <w:pPr>
        <w:pStyle w:val="CommentText"/>
      </w:pPr>
      <w:r>
        <w:rPr>
          <w:rStyle w:val="CommentReference"/>
        </w:rPr>
        <w:annotationRef/>
      </w:r>
      <w:r>
        <w:t>All IALA documents are to be in UK English.</w:t>
      </w:r>
    </w:p>
    <w:p w14:paraId="775D2E24" w14:textId="77777777" w:rsidR="00406BCD" w:rsidRDefault="00406BCD"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24" w:author="Paul F. Mueller" w:date="2020-05-19T13:37:00Z" w:initials="PFM">
    <w:p w14:paraId="4C9FE91F" w14:textId="5C9D1B74" w:rsidR="00406BCD" w:rsidRDefault="00406BCD">
      <w:pPr>
        <w:pStyle w:val="CommentText"/>
      </w:pPr>
      <w:r>
        <w:rPr>
          <w:rStyle w:val="CommentReference"/>
        </w:rPr>
        <w:annotationRef/>
      </w:r>
      <w:r>
        <w:t>Can we say this?</w:t>
      </w:r>
    </w:p>
  </w:comment>
  <w:comment w:id="244" w:author="Paul F. Mueller" w:date="2020-05-19T14:33:00Z" w:initials="PFM">
    <w:p w14:paraId="3E55B4AA" w14:textId="5FD1E8AD" w:rsidR="00406BCD" w:rsidRDefault="00406BCD">
      <w:pPr>
        <w:pStyle w:val="CommentText"/>
      </w:pPr>
      <w:r>
        <w:rPr>
          <w:rStyle w:val="CommentReference"/>
        </w:rPr>
        <w:annotationRef/>
      </w:r>
      <w:r>
        <w:t>Confirm via liaison note to NMEA</w:t>
      </w:r>
    </w:p>
  </w:comment>
  <w:comment w:id="270" w:author="Paul F. Mueller" w:date="2020-05-19T14:33:00Z" w:initials="PFM">
    <w:p w14:paraId="20C8593E" w14:textId="77777777" w:rsidR="00406BCD" w:rsidRDefault="00406BCD" w:rsidP="00270723">
      <w:pPr>
        <w:pStyle w:val="CommentText"/>
      </w:pPr>
      <w:r>
        <w:rPr>
          <w:rStyle w:val="CommentReference"/>
        </w:rPr>
        <w:annotationRef/>
      </w:r>
      <w:r>
        <w:t>Confirm via liaison note to NMEA</w:t>
      </w:r>
    </w:p>
  </w:comment>
  <w:comment w:id="301" w:author="Paul" w:date="2020-10-15T14:45:00Z" w:initials="P">
    <w:p w14:paraId="45FE4657" w14:textId="0570B13D" w:rsidR="00115757" w:rsidRDefault="00115757">
      <w:pPr>
        <w:pStyle w:val="CommentText"/>
      </w:pPr>
      <w:r>
        <w:rPr>
          <w:rStyle w:val="CommentReference"/>
        </w:rPr>
        <w:annotationRef/>
      </w:r>
      <w:r>
        <w:t>Akira Yamamoto has volunteered to write up some ideas on RAIM.</w:t>
      </w:r>
    </w:p>
  </w:comment>
  <w:comment w:id="298" w:author="Paul F. Mueller" w:date="2020-05-19T14:35:00Z" w:initials="PFM">
    <w:p w14:paraId="6DE693C4" w14:textId="65893EDD" w:rsidR="00406BCD" w:rsidRDefault="00406BCD">
      <w:pPr>
        <w:pStyle w:val="CommentText"/>
      </w:pPr>
      <w:r>
        <w:rPr>
          <w:rStyle w:val="CommentReference"/>
        </w:rPr>
        <w:annotationRef/>
      </w:r>
      <w:r>
        <w:t>Reformat table and turn bullet into paragraph</w:t>
      </w:r>
    </w:p>
  </w:comment>
  <w:comment w:id="321" w:author="Paul" w:date="2020-10-13T10:56:00Z" w:initials="P">
    <w:p w14:paraId="41080F28" w14:textId="4934487B" w:rsidR="00406BCD" w:rsidRDefault="00406BCD">
      <w:pPr>
        <w:pStyle w:val="CommentText"/>
      </w:pPr>
      <w:r>
        <w:rPr>
          <w:rStyle w:val="CommentReference"/>
        </w:rPr>
        <w:annotationRef/>
      </w:r>
      <w:r>
        <w:t>We could say analysis of potential system performance has not been done.</w:t>
      </w:r>
    </w:p>
  </w:comment>
  <w:comment w:id="317" w:author="Paul F. Mueller" w:date="2020-05-19T14:37:00Z" w:initials="PFM">
    <w:p w14:paraId="5D3DA3E3" w14:textId="31F5D824" w:rsidR="00406BCD" w:rsidRDefault="00406BCD">
      <w:pPr>
        <w:pStyle w:val="CommentText"/>
      </w:pPr>
      <w:r>
        <w:rPr>
          <w:rStyle w:val="CommentReference"/>
        </w:rPr>
        <w:annotationRef/>
      </w:r>
      <w:r>
        <w:t>This area needs technical review</w:t>
      </w:r>
    </w:p>
  </w:comment>
  <w:comment w:id="337" w:author="Paul F. Mueller" w:date="2020-05-19T14:38:00Z" w:initials="PFM">
    <w:p w14:paraId="1211E914" w14:textId="77777777" w:rsidR="00406BCD" w:rsidRDefault="00406BCD" w:rsidP="007315D1">
      <w:pPr>
        <w:pStyle w:val="CommentText"/>
      </w:pPr>
      <w:r>
        <w:rPr>
          <w:rStyle w:val="CommentReference"/>
        </w:rPr>
        <w:annotationRef/>
      </w:r>
      <w:r>
        <w:t xml:space="preserve">From Alan: </w:t>
      </w:r>
      <w:r>
        <w:rPr>
          <w:rStyle w:val="CommentReference"/>
        </w:rPr>
        <w:annotationRef/>
      </w:r>
      <w:r>
        <w:t xml:space="preserve">I think this is a complex area.  If the ERPS data is part of a mix of position solutions in a receiver then it could help provide that integrity information.  To get integrity though the use of just ERPS, my understanding is that you’d need maybe 4 or 5 of them in view at the same time and apply a RAIM type approach.   It may be best at this stage to be vague and say that ERPS is unlikely to offer its own integrity information at this stage but it’s range, bearing and target position information could all be used to support integrity within a modern, all in view multi-system receiver.   Or something like that.  </w:t>
      </w:r>
    </w:p>
    <w:p w14:paraId="1601B8F0" w14:textId="1695F62D" w:rsidR="00406BCD" w:rsidRDefault="00406BCD">
      <w:pPr>
        <w:pStyle w:val="CommentText"/>
      </w:pPr>
    </w:p>
  </w:comment>
  <w:comment w:id="361" w:author="Paul" w:date="2020-10-15T14:50:00Z" w:initials="P">
    <w:p w14:paraId="18256BB9" w14:textId="18AB725F" w:rsidR="005E3B15" w:rsidRDefault="005E3B15">
      <w:pPr>
        <w:pStyle w:val="CommentText"/>
      </w:pPr>
      <w:r>
        <w:rPr>
          <w:rStyle w:val="CommentReference"/>
        </w:rPr>
        <w:annotationRef/>
      </w:r>
      <w:r>
        <w:t>Match text style for the three illustrations</w:t>
      </w:r>
    </w:p>
  </w:comment>
  <w:comment w:id="368" w:author="Paul" w:date="2020-10-15T14:49:00Z" w:initials="P">
    <w:p w14:paraId="245FEFA9" w14:textId="0C3DC676" w:rsidR="005E3B15" w:rsidRDefault="005E3B15">
      <w:pPr>
        <w:pStyle w:val="CommentText"/>
      </w:pPr>
      <w:r>
        <w:rPr>
          <w:rStyle w:val="CommentReference"/>
        </w:rPr>
        <w:annotationRef/>
      </w:r>
      <w:r>
        <w:t>Fix up text</w:t>
      </w:r>
    </w:p>
  </w:comment>
  <w:comment w:id="384" w:author="Paul" w:date="2020-10-15T14:48:00Z" w:initials="P">
    <w:p w14:paraId="09165E14" w14:textId="44E08043" w:rsidR="005E3B15" w:rsidRDefault="005E3B15">
      <w:pPr>
        <w:pStyle w:val="CommentText"/>
      </w:pPr>
      <w:r>
        <w:rPr>
          <w:rStyle w:val="CommentReference"/>
        </w:rPr>
        <w:annotationRef/>
      </w:r>
      <w:r>
        <w:t>Should circles be around the vessel?</w:t>
      </w:r>
    </w:p>
  </w:comment>
  <w:comment w:id="396" w:author="Paul" w:date="2020-10-15T14:47:00Z" w:initials="P">
    <w:p w14:paraId="07B4B9D4" w14:textId="6A7EE599" w:rsidR="00115757" w:rsidRDefault="00115757">
      <w:pPr>
        <w:pStyle w:val="CommentText"/>
      </w:pPr>
      <w:r>
        <w:rPr>
          <w:rStyle w:val="CommentReference"/>
        </w:rPr>
        <w:annotationRef/>
      </w:r>
      <w:r>
        <w:t>Fix up text in this figure. What does s.t. mean?</w:t>
      </w:r>
    </w:p>
  </w:comment>
  <w:comment w:id="422" w:author="Paul" w:date="2020-10-15T14:38:00Z" w:initials="P">
    <w:p w14:paraId="1B8F3552" w14:textId="73B2DF1F" w:rsidR="00115757" w:rsidRDefault="00115757">
      <w:pPr>
        <w:pStyle w:val="CommentText"/>
      </w:pPr>
      <w:r>
        <w:rPr>
          <w:rStyle w:val="CommentReference"/>
        </w:rPr>
        <w:annotationRef/>
      </w:r>
      <w:r>
        <w:t>Pablo Racionero asks: should we consider eRacons that provide position information only, but do not show as racons on the display? Decision to display is ultimately in the radar, but we could perhaps encode a flag indicating the authority’s preference.</w:t>
      </w:r>
    </w:p>
  </w:comment>
  <w:comment w:id="477" w:author="Paul F. Mueller" w:date="2020-05-19T14:39:00Z" w:initials="PFM">
    <w:p w14:paraId="3E6FAEAD" w14:textId="77777777" w:rsidR="00406BCD" w:rsidRDefault="00406BCD" w:rsidP="007315D1">
      <w:pPr>
        <w:pStyle w:val="CommentText"/>
      </w:pPr>
      <w:r>
        <w:rPr>
          <w:rStyle w:val="CommentReference"/>
        </w:rPr>
        <w:annotationRef/>
      </w:r>
      <w:r>
        <w:t>From Gillian: Possible interaction required with IHO ref charting and listing requirements in ALRS/ publications etc??</w:t>
      </w:r>
    </w:p>
    <w:p w14:paraId="239EA450" w14:textId="273082B3" w:rsidR="00406BCD" w:rsidRDefault="00406BCD">
      <w:pPr>
        <w:pStyle w:val="CommentText"/>
      </w:pPr>
    </w:p>
  </w:comment>
  <w:comment w:id="482" w:author="Paul F. Mueller" w:date="2020-05-19T14:41:00Z" w:initials="PFM">
    <w:p w14:paraId="3D255CF9" w14:textId="5651FB56" w:rsidR="00406BCD" w:rsidRDefault="00406BCD">
      <w:pPr>
        <w:pStyle w:val="CommentText"/>
      </w:pPr>
      <w:r>
        <w:rPr>
          <w:rStyle w:val="CommentReference"/>
        </w:rPr>
        <w:annotationRef/>
      </w:r>
      <w:r>
        <w:t>This perhaps can be deferred until we have our liaisons sorted.</w:t>
      </w:r>
    </w:p>
  </w:comment>
  <w:comment w:id="505" w:author="Paul" w:date="2020-10-13T10:40:00Z" w:initials="P">
    <w:p w14:paraId="7D5D2E45" w14:textId="52C28438" w:rsidR="00406BCD" w:rsidRDefault="00406BCD">
      <w:pPr>
        <w:pStyle w:val="CommentText"/>
      </w:pPr>
      <w:r>
        <w:rPr>
          <w:rStyle w:val="CommentReference"/>
        </w:rPr>
        <w:annotationRef/>
      </w:r>
      <w:r>
        <w:t>Do we need these?</w:t>
      </w:r>
    </w:p>
  </w:comment>
  <w:comment w:id="544" w:author="Paul" w:date="2020-10-15T15:09:00Z" w:initials="P">
    <w:p w14:paraId="0C68FDE8" w14:textId="60DE43BD" w:rsidR="00937F3B" w:rsidRDefault="00937F3B">
      <w:pPr>
        <w:pStyle w:val="CommentText"/>
      </w:pPr>
      <w:r>
        <w:rPr>
          <w:rStyle w:val="CommentReference"/>
        </w:rPr>
        <w:annotationRef/>
      </w:r>
      <w:r>
        <w:t>Sort these in some meaningful order, then apply references as needed in the text</w:t>
      </w:r>
    </w:p>
  </w:comment>
  <w:comment w:id="545" w:author="Paul F. Mueller" w:date="2020-05-19T14:58:00Z" w:initials="PFM">
    <w:p w14:paraId="7590A9CA" w14:textId="67AFA980" w:rsidR="00406BCD" w:rsidRDefault="00406BCD">
      <w:pPr>
        <w:pStyle w:val="CommentText"/>
      </w:pPr>
      <w:r>
        <w:rPr>
          <w:rStyle w:val="CommentReference"/>
        </w:rPr>
        <w:annotationRef/>
      </w:r>
      <w:r>
        <w:t>Add references to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B44C9F" w15:done="0"/>
  <w15:commentEx w15:paraId="40EC2509" w15:done="0"/>
  <w15:commentEx w15:paraId="775D2E24" w15:done="0"/>
  <w15:commentEx w15:paraId="4C9FE91F" w15:done="0"/>
  <w15:commentEx w15:paraId="3E55B4AA" w15:done="0"/>
  <w15:commentEx w15:paraId="20C8593E" w15:done="0"/>
  <w15:commentEx w15:paraId="45FE4657" w15:done="0"/>
  <w15:commentEx w15:paraId="6DE693C4" w15:done="0"/>
  <w15:commentEx w15:paraId="41080F28" w15:done="0"/>
  <w15:commentEx w15:paraId="5D3DA3E3" w15:done="0"/>
  <w15:commentEx w15:paraId="1601B8F0" w15:done="0"/>
  <w15:commentEx w15:paraId="18256BB9" w15:done="0"/>
  <w15:commentEx w15:paraId="245FEFA9" w15:done="0"/>
  <w15:commentEx w15:paraId="09165E14" w15:done="0"/>
  <w15:commentEx w15:paraId="07B4B9D4" w15:done="0"/>
  <w15:commentEx w15:paraId="1B8F3552" w15:done="0"/>
  <w15:commentEx w15:paraId="239EA450" w15:done="0"/>
  <w15:commentEx w15:paraId="3D255CF9" w15:done="0"/>
  <w15:commentEx w15:paraId="7D5D2E45" w15:done="0"/>
  <w15:commentEx w15:paraId="0C68FDE8" w15:done="0"/>
  <w15:commentEx w15:paraId="7590A9C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B44C9F" w16cid:durableId="232EF276"/>
  <w16cid:commentId w16cid:paraId="40EC2509" w16cid:durableId="232EF277"/>
  <w16cid:commentId w16cid:paraId="775D2E24" w16cid:durableId="232EF278"/>
  <w16cid:commentId w16cid:paraId="4C9FE91F" w16cid:durableId="232EF279"/>
  <w16cid:commentId w16cid:paraId="3E55B4AA" w16cid:durableId="232EF27B"/>
  <w16cid:commentId w16cid:paraId="20C8593E" w16cid:durableId="232FF822"/>
  <w16cid:commentId w16cid:paraId="45FE4657" w16cid:durableId="2332DEF1"/>
  <w16cid:commentId w16cid:paraId="6DE693C4" w16cid:durableId="232EF27C"/>
  <w16cid:commentId w16cid:paraId="41080F28" w16cid:durableId="2330064A"/>
  <w16cid:commentId w16cid:paraId="5D3DA3E3" w16cid:durableId="232EF27D"/>
  <w16cid:commentId w16cid:paraId="1601B8F0" w16cid:durableId="232EF27E"/>
  <w16cid:commentId w16cid:paraId="18256BB9" w16cid:durableId="2332E01D"/>
  <w16cid:commentId w16cid:paraId="245FEFA9" w16cid:durableId="2332E00C"/>
  <w16cid:commentId w16cid:paraId="09165E14" w16cid:durableId="2332DFAD"/>
  <w16cid:commentId w16cid:paraId="07B4B9D4" w16cid:durableId="2332DF6E"/>
  <w16cid:commentId w16cid:paraId="1B8F3552" w16cid:durableId="2332DD64"/>
  <w16cid:commentId w16cid:paraId="239EA450" w16cid:durableId="232EF27F"/>
  <w16cid:commentId w16cid:paraId="3D255CF9" w16cid:durableId="232EF280"/>
  <w16cid:commentId w16cid:paraId="7D5D2E45" w16cid:durableId="233002A5"/>
  <w16cid:commentId w16cid:paraId="0C68FDE8" w16cid:durableId="2332E4B1"/>
  <w16cid:commentId w16cid:paraId="7590A9CA" w16cid:durableId="232EF2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61167" w14:textId="77777777" w:rsidR="00C326BB" w:rsidRDefault="00C326BB" w:rsidP="003274DB">
      <w:r>
        <w:separator/>
      </w:r>
    </w:p>
    <w:p w14:paraId="53466C84" w14:textId="77777777" w:rsidR="00C326BB" w:rsidRDefault="00C326BB"/>
  </w:endnote>
  <w:endnote w:type="continuationSeparator" w:id="0">
    <w:p w14:paraId="42F25AE8" w14:textId="77777777" w:rsidR="00C326BB" w:rsidRDefault="00C326BB" w:rsidP="003274DB">
      <w:r>
        <w:continuationSeparator/>
      </w:r>
    </w:p>
    <w:p w14:paraId="66966087" w14:textId="77777777" w:rsidR="00C326BB" w:rsidRDefault="00C32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Avenir Book">
    <w:altName w:val="Tw Cen MT"/>
    <w:charset w:val="00"/>
    <w:family w:val="auto"/>
    <w:pitch w:val="variable"/>
    <w:sig w:usb0="00000001" w:usb1="5000204A" w:usb2="00000000" w:usb3="00000000" w:csb0="0000009B" w:csb1="00000000"/>
  </w:font>
  <w:font w:name="Avenir Next Condensed">
    <w:altName w:val="Calibri"/>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70064" w14:textId="77777777" w:rsidR="00406BCD" w:rsidRDefault="00406B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6C4F9" w14:textId="77777777" w:rsidR="00406BCD" w:rsidRDefault="00406B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BF4EFA" w14:textId="77777777" w:rsidR="00406BCD" w:rsidRDefault="00406B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4585C3" w14:textId="77777777" w:rsidR="00406BCD" w:rsidRDefault="00406B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298BD7" w14:textId="77777777" w:rsidR="00406BCD" w:rsidRDefault="00406BC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DDBC2" w14:textId="77777777" w:rsidR="00406BCD" w:rsidRPr="00AC24F4" w:rsidRDefault="00406BCD"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F5474B9" w14:textId="77777777" w:rsidR="00406BCD" w:rsidRPr="00AC24F4" w:rsidRDefault="00406BCD"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760EAF7A" w14:textId="77777777" w:rsidR="00406BCD" w:rsidRPr="004B6107" w:rsidRDefault="00406BCD"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2C6EC618" w14:textId="77777777" w:rsidR="00406BCD" w:rsidRPr="004B6107" w:rsidRDefault="00406BCD"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0B25A6A" w14:textId="77777777" w:rsidR="00406BCD" w:rsidRPr="00910058" w:rsidRDefault="00406BCD"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4B95E184" wp14:editId="4FF95EB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19BF0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8198C" w14:textId="77777777" w:rsidR="00406BCD" w:rsidRDefault="00406BCD"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004D8823" wp14:editId="396C67E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982A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7D8D672" w14:textId="77777777" w:rsidR="00406BCD" w:rsidRPr="00C907DF" w:rsidRDefault="00406BC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4A78AF0" w14:textId="77777777" w:rsidR="00406BCD" w:rsidRPr="00525922" w:rsidRDefault="00406B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07E39" w14:textId="77777777" w:rsidR="00406BCD" w:rsidRPr="00C716E5" w:rsidRDefault="00406BCD" w:rsidP="00C716E5">
    <w:pPr>
      <w:pStyle w:val="Footer"/>
      <w:rPr>
        <w:sz w:val="15"/>
        <w:szCs w:val="15"/>
      </w:rPr>
    </w:pPr>
  </w:p>
  <w:p w14:paraId="3B7735DC" w14:textId="77777777" w:rsidR="00406BCD" w:rsidRDefault="00406BCD" w:rsidP="00C716E5">
    <w:pPr>
      <w:pStyle w:val="Footerportrait"/>
    </w:pPr>
  </w:p>
  <w:p w14:paraId="675A1B27" w14:textId="7ED5AE95" w:rsidR="00406BCD" w:rsidRPr="00C907DF" w:rsidRDefault="00E71AC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06BCD" w:rsidRPr="00C907DF">
      <w:t xml:space="preserve"> </w:t>
    </w:r>
    <w:r>
      <w:fldChar w:fldCharType="begin"/>
    </w:r>
    <w:r>
      <w:instrText xml:space="preserve"> STYLEREF "Document number" \* MERGEFORMAT </w:instrText>
    </w:r>
    <w:r>
      <w:fldChar w:fldCharType="separate"/>
    </w:r>
    <w:r>
      <w:t>1147</w:t>
    </w:r>
    <w:r>
      <w:fldChar w:fldCharType="end"/>
    </w:r>
    <w:r w:rsidR="00406BCD" w:rsidRPr="00C907DF">
      <w:t xml:space="preserve"> –</w:t>
    </w:r>
    <w:r w:rsidR="00406BCD">
      <w:t xml:space="preserve"> </w:t>
    </w:r>
    <w:r>
      <w:fldChar w:fldCharType="begin"/>
    </w:r>
    <w:r>
      <w:instrText xml:space="preserve"> STYLEREF "Document name" \* MERGEFORMAT </w:instrText>
    </w:r>
    <w:r>
      <w:fldChar w:fldCharType="separate"/>
    </w:r>
    <w:r>
      <w:t>THE USE OF ENHANCED RADAR POSITIONING SYSTEMS</w:t>
    </w:r>
    <w:r>
      <w:fldChar w:fldCharType="end"/>
    </w:r>
  </w:p>
  <w:p w14:paraId="06D08608" w14:textId="3163D160" w:rsidR="00406BCD" w:rsidRPr="00C907DF" w:rsidRDefault="00E71AC8" w:rsidP="00C716E5">
    <w:pPr>
      <w:pStyle w:val="Footerportrait"/>
    </w:pPr>
    <w:r>
      <w:fldChar w:fldCharType="begin"/>
    </w:r>
    <w:r>
      <w:instrText xml:space="preserve"> STYLEREF "Edition number" \* MERGEFORMAT </w:instrText>
    </w:r>
    <w:r>
      <w:fldChar w:fldCharType="separate"/>
    </w:r>
    <w:r>
      <w:t>Edition 1.0</w:t>
    </w:r>
    <w:r>
      <w:fldChar w:fldCharType="end"/>
    </w:r>
    <w:r w:rsidR="00406BCD">
      <w:t xml:space="preserve">  </w:t>
    </w:r>
    <w:r>
      <w:fldChar w:fldCharType="begin"/>
    </w:r>
    <w:r>
      <w:instrText xml:space="preserve"> STYLEREF "Document date" \* MERGEFORMAT </w:instrText>
    </w:r>
    <w:r>
      <w:fldChar w:fldCharType="separate"/>
    </w:r>
    <w:r>
      <w:t>Document date</w:t>
    </w:r>
    <w:r>
      <w:fldChar w:fldCharType="end"/>
    </w:r>
    <w:r w:rsidR="00406BCD" w:rsidRPr="00C907DF">
      <w:tab/>
    </w:r>
    <w:r w:rsidR="00406BCD">
      <w:t xml:space="preserve">P </w:t>
    </w:r>
    <w:r w:rsidR="00406BCD" w:rsidRPr="00C907DF">
      <w:rPr>
        <w:rStyle w:val="PageNumber"/>
        <w:szCs w:val="15"/>
      </w:rPr>
      <w:fldChar w:fldCharType="begin"/>
    </w:r>
    <w:r w:rsidR="00406BCD" w:rsidRPr="00C907DF">
      <w:rPr>
        <w:rStyle w:val="PageNumber"/>
        <w:szCs w:val="15"/>
      </w:rPr>
      <w:instrText xml:space="preserve">PAGE  </w:instrText>
    </w:r>
    <w:r w:rsidR="00406BCD" w:rsidRPr="00C907DF">
      <w:rPr>
        <w:rStyle w:val="PageNumber"/>
        <w:szCs w:val="15"/>
      </w:rPr>
      <w:fldChar w:fldCharType="separate"/>
    </w:r>
    <w:r w:rsidR="00406BCD">
      <w:rPr>
        <w:rStyle w:val="PageNumber"/>
        <w:szCs w:val="15"/>
      </w:rPr>
      <w:t>6</w:t>
    </w:r>
    <w:r w:rsidR="00406BC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44335" w14:textId="77777777" w:rsidR="00406BCD" w:rsidRDefault="00406BCD" w:rsidP="00C716E5">
    <w:pPr>
      <w:pStyle w:val="Footer"/>
    </w:pPr>
  </w:p>
  <w:p w14:paraId="20033B0C" w14:textId="77777777" w:rsidR="00406BCD" w:rsidRDefault="00406BCD" w:rsidP="00C716E5">
    <w:pPr>
      <w:pStyle w:val="Footerportrait"/>
    </w:pPr>
  </w:p>
  <w:p w14:paraId="36FCF953" w14:textId="15CFD807" w:rsidR="00406BCD" w:rsidRPr="00C907DF" w:rsidRDefault="00E71AC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06BCD" w:rsidRPr="00C907DF">
      <w:t xml:space="preserve"> </w:t>
    </w:r>
    <w:r>
      <w:fldChar w:fldCharType="begin"/>
    </w:r>
    <w:r>
      <w:instrText xml:space="preserve"> STYLEREF "Document number" \* MERGEFORMAT </w:instrText>
    </w:r>
    <w:r>
      <w:fldChar w:fldCharType="separate"/>
    </w:r>
    <w:r>
      <w:t>1147</w:t>
    </w:r>
    <w:r>
      <w:fldChar w:fldCharType="end"/>
    </w:r>
    <w:r w:rsidR="00406BCD" w:rsidRPr="00C907DF">
      <w:t xml:space="preserve"> –</w:t>
    </w:r>
    <w:r w:rsidR="00406BCD">
      <w:t xml:space="preserve"> </w:t>
    </w:r>
    <w:r>
      <w:fldChar w:fldCharType="begin"/>
    </w:r>
    <w:r>
      <w:instrText xml:space="preserve"> STYLEREF "Document name" \* MERGEFORMAT </w:instrText>
    </w:r>
    <w:r>
      <w:fldChar w:fldCharType="separate"/>
    </w:r>
    <w:r>
      <w:t>THE USE OF ENHANCED RADAR POSITIONING SYSTEMS</w:t>
    </w:r>
    <w:r>
      <w:fldChar w:fldCharType="end"/>
    </w:r>
  </w:p>
  <w:p w14:paraId="21F5C750" w14:textId="33BF0ECB" w:rsidR="00406BCD" w:rsidRPr="00525922" w:rsidRDefault="00E71AC8" w:rsidP="00C716E5">
    <w:pPr>
      <w:pStyle w:val="Footerportrait"/>
    </w:pPr>
    <w:r>
      <w:fldChar w:fldCharType="begin"/>
    </w:r>
    <w:r>
      <w:instrText xml:space="preserve"> STYLEREF "Edition number" \* MERGEFORMAT </w:instrText>
    </w:r>
    <w:r>
      <w:fldChar w:fldCharType="separate"/>
    </w:r>
    <w:r>
      <w:t>Edition 1.0</w:t>
    </w:r>
    <w:r>
      <w:fldChar w:fldCharType="end"/>
    </w:r>
    <w:r w:rsidR="00406BCD" w:rsidRPr="00C907DF">
      <w:tab/>
    </w:r>
    <w:r w:rsidR="00406BCD">
      <w:t xml:space="preserve">P </w:t>
    </w:r>
    <w:r w:rsidR="00406BCD" w:rsidRPr="00C907DF">
      <w:rPr>
        <w:rStyle w:val="PageNumber"/>
        <w:szCs w:val="15"/>
      </w:rPr>
      <w:fldChar w:fldCharType="begin"/>
    </w:r>
    <w:r w:rsidR="00406BCD" w:rsidRPr="00C907DF">
      <w:rPr>
        <w:rStyle w:val="PageNumber"/>
        <w:szCs w:val="15"/>
      </w:rPr>
      <w:instrText xml:space="preserve">PAGE  </w:instrText>
    </w:r>
    <w:r w:rsidR="00406BCD" w:rsidRPr="00C907DF">
      <w:rPr>
        <w:rStyle w:val="PageNumber"/>
        <w:szCs w:val="15"/>
      </w:rPr>
      <w:fldChar w:fldCharType="separate"/>
    </w:r>
    <w:r w:rsidR="00406BCD">
      <w:rPr>
        <w:rStyle w:val="PageNumber"/>
        <w:szCs w:val="15"/>
      </w:rPr>
      <w:t>4</w:t>
    </w:r>
    <w:r w:rsidR="00406BC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5A5A0" w14:textId="77777777" w:rsidR="00406BCD" w:rsidRDefault="00406BCD" w:rsidP="00C716E5">
    <w:pPr>
      <w:pStyle w:val="Footer"/>
    </w:pPr>
  </w:p>
  <w:p w14:paraId="6CFFA8CA" w14:textId="77777777" w:rsidR="00406BCD" w:rsidRDefault="00406BCD" w:rsidP="00C716E5">
    <w:pPr>
      <w:pStyle w:val="Footerportrait"/>
    </w:pPr>
  </w:p>
  <w:p w14:paraId="26FB3A08" w14:textId="009791C3" w:rsidR="00406BCD" w:rsidRPr="00C907DF" w:rsidRDefault="00E71AC8"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406BCD" w:rsidRPr="00C907DF">
      <w:t xml:space="preserve"> </w:t>
    </w:r>
    <w:r>
      <w:fldChar w:fldCharType="begin"/>
    </w:r>
    <w:r>
      <w:instrText xml:space="preserve"> STYLEREF "Document number" \* MERGEFORMAT </w:instrText>
    </w:r>
    <w:r>
      <w:fldChar w:fldCharType="separate"/>
    </w:r>
    <w:r>
      <w:t>1147</w:t>
    </w:r>
    <w:r>
      <w:fldChar w:fldCharType="end"/>
    </w:r>
    <w:r w:rsidR="00406BCD" w:rsidRPr="00C907DF">
      <w:t xml:space="preserve"> –</w:t>
    </w:r>
    <w:r w:rsidR="00406BCD">
      <w:t xml:space="preserve"> </w:t>
    </w:r>
    <w:r>
      <w:fldChar w:fldCharType="begin"/>
    </w:r>
    <w:r>
      <w:instrText xml:space="preserve"> STYLEREF "Document name" \* MERGEFORMAT </w:instrText>
    </w:r>
    <w:r>
      <w:fldChar w:fldCharType="separate"/>
    </w:r>
    <w:r>
      <w:t>THE USE OF ENHANCED RADAR POSITIONING SYSTEMS</w:t>
    </w:r>
    <w:r>
      <w:fldChar w:fldCharType="end"/>
    </w:r>
    <w:r w:rsidR="00406BCD">
      <w:tab/>
    </w:r>
  </w:p>
  <w:p w14:paraId="0EEE0712" w14:textId="0CEF0306" w:rsidR="00406BCD" w:rsidRPr="00C907DF" w:rsidRDefault="00E71AC8"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406BCD">
      <w:t xml:space="preserve">  </w:t>
    </w:r>
    <w:r>
      <w:fldChar w:fldCharType="begin"/>
    </w:r>
    <w:r>
      <w:instrText xml:space="preserve"> STYLEREF "Document date" \* MERGEFORMAT </w:instrText>
    </w:r>
    <w:r>
      <w:fldChar w:fldCharType="separate"/>
    </w:r>
    <w:r>
      <w:t>Document date</w:t>
    </w:r>
    <w:r>
      <w:fldChar w:fldCharType="end"/>
    </w:r>
    <w:r w:rsidR="00406BCD">
      <w:tab/>
    </w:r>
    <w:r w:rsidR="00406BCD">
      <w:rPr>
        <w:rStyle w:val="PageNumber"/>
        <w:szCs w:val="15"/>
      </w:rPr>
      <w:t xml:space="preserve">P </w:t>
    </w:r>
    <w:r w:rsidR="00406BCD" w:rsidRPr="00C907DF">
      <w:rPr>
        <w:rStyle w:val="PageNumber"/>
        <w:szCs w:val="15"/>
      </w:rPr>
      <w:fldChar w:fldCharType="begin"/>
    </w:r>
    <w:r w:rsidR="00406BCD" w:rsidRPr="00C907DF">
      <w:rPr>
        <w:rStyle w:val="PageNumber"/>
        <w:szCs w:val="15"/>
      </w:rPr>
      <w:instrText xml:space="preserve">PAGE  </w:instrText>
    </w:r>
    <w:r w:rsidR="00406BCD" w:rsidRPr="00C907DF">
      <w:rPr>
        <w:rStyle w:val="PageNumber"/>
        <w:szCs w:val="15"/>
      </w:rPr>
      <w:fldChar w:fldCharType="separate"/>
    </w:r>
    <w:r w:rsidR="00406BCD">
      <w:rPr>
        <w:rStyle w:val="PageNumber"/>
        <w:szCs w:val="15"/>
      </w:rPr>
      <w:t>21</w:t>
    </w:r>
    <w:r w:rsidR="00406BC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04142" w14:textId="77777777" w:rsidR="00C326BB" w:rsidRDefault="00C326BB" w:rsidP="003274DB">
      <w:r>
        <w:separator/>
      </w:r>
    </w:p>
    <w:p w14:paraId="681436D9" w14:textId="77777777" w:rsidR="00C326BB" w:rsidRDefault="00C326BB"/>
  </w:footnote>
  <w:footnote w:type="continuationSeparator" w:id="0">
    <w:p w14:paraId="27C49C74" w14:textId="77777777" w:rsidR="00C326BB" w:rsidRDefault="00C326BB" w:rsidP="003274DB">
      <w:r>
        <w:continuationSeparator/>
      </w:r>
    </w:p>
    <w:p w14:paraId="3CB2E85B" w14:textId="77777777" w:rsidR="00C326BB" w:rsidRDefault="00C326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195A9" w14:textId="77777777" w:rsidR="00406BCD" w:rsidRDefault="00E71AC8">
    <w:pPr>
      <w:pStyle w:val="Header"/>
    </w:pPr>
    <w:r>
      <w:rPr>
        <w:noProof/>
      </w:rPr>
      <w:pict w14:anchorId="14FA19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2F22B" w14:textId="77777777" w:rsidR="00406BCD" w:rsidRDefault="00E71AC8">
    <w:pPr>
      <w:pStyle w:val="Header"/>
    </w:pPr>
    <w:r>
      <w:rPr>
        <w:noProof/>
      </w:rPr>
      <w:pict w14:anchorId="7C5A4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AD006" w14:textId="77777777" w:rsidR="00406BCD" w:rsidRDefault="00E71AC8" w:rsidP="00C716E5">
    <w:pPr>
      <w:pStyle w:val="Header"/>
    </w:pPr>
    <w:r>
      <w:rPr>
        <w:noProof/>
      </w:rPr>
      <w:pict w14:anchorId="2D6EC2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Pr>
        <w:noProof/>
        <w:lang w:val="en-US"/>
      </w:rPr>
      <w:drawing>
        <wp:anchor distT="0" distB="0" distL="114300" distR="114300" simplePos="0" relativeHeight="251672576" behindDoc="1" locked="0" layoutInCell="1" allowOverlap="1" wp14:anchorId="0D38AE94" wp14:editId="528E2B3F">
          <wp:simplePos x="0" y="0"/>
          <wp:positionH relativeFrom="page">
            <wp:posOffset>6827520</wp:posOffset>
          </wp:positionH>
          <wp:positionV relativeFrom="page">
            <wp:posOffset>-30480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66032" w14:textId="77777777" w:rsidR="00406BCD" w:rsidRDefault="00E71AC8">
    <w:pPr>
      <w:pStyle w:val="Header"/>
    </w:pPr>
    <w:r>
      <w:rPr>
        <w:noProof/>
      </w:rPr>
      <w:pict w14:anchorId="331DF4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861EB" w14:textId="77777777" w:rsidR="00406BCD" w:rsidRDefault="00E71AC8">
    <w:pPr>
      <w:pStyle w:val="Header"/>
    </w:pPr>
    <w:r>
      <w:rPr>
        <w:noProof/>
      </w:rPr>
      <w:pict w14:anchorId="2BAD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10638" w14:textId="77777777" w:rsidR="00406BCD" w:rsidRPr="00667792" w:rsidRDefault="00E71AC8" w:rsidP="00667792">
    <w:pPr>
      <w:pStyle w:val="Header"/>
    </w:pPr>
    <w:r>
      <w:rPr>
        <w:noProof/>
      </w:rPr>
      <w:pict w14:anchorId="315468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Pr>
        <w:noProof/>
        <w:lang w:val="en-US"/>
      </w:rPr>
      <w:drawing>
        <wp:anchor distT="0" distB="0" distL="114300" distR="114300" simplePos="0" relativeHeight="251678720" behindDoc="1" locked="0" layoutInCell="1" allowOverlap="1" wp14:anchorId="0E42BFD4" wp14:editId="31C5DF17">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3FE63" w14:textId="77777777" w:rsidR="00406BCD" w:rsidRDefault="00E71AC8">
    <w:pPr>
      <w:pStyle w:val="Header"/>
    </w:pPr>
    <w:r>
      <w:rPr>
        <w:noProof/>
      </w:rPr>
      <w:pict w14:anchorId="0F0C3C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D233B" w14:textId="77777777" w:rsidR="00406BCD" w:rsidRPr="00ED2A8D" w:rsidRDefault="00E71AC8" w:rsidP="008747E0">
    <w:pPr>
      <w:pStyle w:val="Header"/>
    </w:pPr>
    <w:r>
      <w:rPr>
        <w:noProof/>
      </w:rPr>
      <w:pict w14:anchorId="59AD08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sidRPr="00442889">
      <w:rPr>
        <w:noProof/>
        <w:lang w:val="en-US"/>
      </w:rPr>
      <w:drawing>
        <wp:anchor distT="0" distB="0" distL="114300" distR="114300" simplePos="0" relativeHeight="251657214" behindDoc="1" locked="0" layoutInCell="1" allowOverlap="1" wp14:anchorId="5E1C305F" wp14:editId="7A789A6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B6D6341" w14:textId="77777777" w:rsidR="00406BCD" w:rsidRPr="00ED2A8D" w:rsidRDefault="00406BCD" w:rsidP="008747E0">
    <w:pPr>
      <w:pStyle w:val="Header"/>
    </w:pPr>
  </w:p>
  <w:p w14:paraId="1E857FC5" w14:textId="77777777" w:rsidR="00406BCD" w:rsidRDefault="00406BCD" w:rsidP="008747E0">
    <w:pPr>
      <w:pStyle w:val="Header"/>
    </w:pPr>
  </w:p>
  <w:p w14:paraId="0283632A" w14:textId="77777777" w:rsidR="00406BCD" w:rsidRDefault="00406BCD" w:rsidP="008747E0">
    <w:pPr>
      <w:pStyle w:val="Header"/>
    </w:pPr>
  </w:p>
  <w:p w14:paraId="057FF763" w14:textId="77777777" w:rsidR="00406BCD" w:rsidRDefault="00406BCD" w:rsidP="008747E0">
    <w:pPr>
      <w:pStyle w:val="Header"/>
    </w:pPr>
  </w:p>
  <w:p w14:paraId="19423C21" w14:textId="77777777" w:rsidR="00406BCD" w:rsidRDefault="00406BCD" w:rsidP="008747E0">
    <w:pPr>
      <w:pStyle w:val="Header"/>
    </w:pPr>
  </w:p>
  <w:p w14:paraId="1D097A13" w14:textId="77777777" w:rsidR="00406BCD" w:rsidRDefault="00406BCD" w:rsidP="008747E0">
    <w:pPr>
      <w:pStyle w:val="Header"/>
    </w:pPr>
    <w:r>
      <w:rPr>
        <w:noProof/>
        <w:lang w:val="en-US"/>
      </w:rPr>
      <w:drawing>
        <wp:anchor distT="0" distB="0" distL="114300" distR="114300" simplePos="0" relativeHeight="251656189" behindDoc="1" locked="0" layoutInCell="1" allowOverlap="1" wp14:anchorId="7FC959B4" wp14:editId="6A83566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F9CE90F" w14:textId="77777777" w:rsidR="00406BCD" w:rsidRPr="00ED2A8D" w:rsidRDefault="00406BCD" w:rsidP="008747E0">
    <w:pPr>
      <w:pStyle w:val="Header"/>
    </w:pPr>
  </w:p>
  <w:p w14:paraId="11A59E7C" w14:textId="77777777" w:rsidR="00406BCD" w:rsidRPr="00ED2A8D" w:rsidRDefault="00406BC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F051E" w14:textId="77777777" w:rsidR="00406BCD" w:rsidRDefault="00E71AC8">
    <w:pPr>
      <w:pStyle w:val="Header"/>
    </w:pPr>
    <w:r>
      <w:rPr>
        <w:noProof/>
      </w:rPr>
      <w:pict w14:anchorId="2CB383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Pr>
        <w:noProof/>
        <w:lang w:val="en-US"/>
      </w:rPr>
      <w:drawing>
        <wp:anchor distT="0" distB="0" distL="114300" distR="114300" simplePos="0" relativeHeight="251688960" behindDoc="1" locked="0" layoutInCell="1" allowOverlap="1" wp14:anchorId="7DCA6F5E" wp14:editId="5A1F5D5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425C4" w14:textId="77777777" w:rsidR="00406BCD" w:rsidRDefault="00406BCD">
    <w:pPr>
      <w:pStyle w:val="Header"/>
    </w:pPr>
  </w:p>
  <w:p w14:paraId="48A9B030" w14:textId="77777777" w:rsidR="00406BCD" w:rsidRDefault="00406B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A1FFD" w14:textId="77777777" w:rsidR="00406BCD" w:rsidRDefault="00E71AC8">
    <w:pPr>
      <w:pStyle w:val="Header"/>
    </w:pPr>
    <w:r>
      <w:rPr>
        <w:noProof/>
      </w:rPr>
      <w:pict w14:anchorId="0EDAE3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C98C5" w14:textId="77777777" w:rsidR="00406BCD" w:rsidRPr="00ED2A8D" w:rsidRDefault="00E71AC8" w:rsidP="008747E0">
    <w:pPr>
      <w:pStyle w:val="Header"/>
    </w:pPr>
    <w:r>
      <w:rPr>
        <w:noProof/>
      </w:rPr>
      <w:pict w14:anchorId="7E624A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Pr>
        <w:noProof/>
        <w:lang w:val="en-US"/>
      </w:rPr>
      <w:drawing>
        <wp:anchor distT="0" distB="0" distL="114300" distR="114300" simplePos="0" relativeHeight="251658752" behindDoc="1" locked="0" layoutInCell="1" allowOverlap="1" wp14:anchorId="1BD982D6" wp14:editId="027D0750">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0D631B" w14:textId="77777777" w:rsidR="00406BCD" w:rsidRPr="00ED2A8D" w:rsidRDefault="00406BCD" w:rsidP="008747E0">
    <w:pPr>
      <w:pStyle w:val="Header"/>
    </w:pPr>
  </w:p>
  <w:p w14:paraId="189FDCBA" w14:textId="77777777" w:rsidR="00406BCD" w:rsidRDefault="00406BCD" w:rsidP="008747E0">
    <w:pPr>
      <w:pStyle w:val="Header"/>
    </w:pPr>
  </w:p>
  <w:p w14:paraId="47E37DD9" w14:textId="77777777" w:rsidR="00406BCD" w:rsidRDefault="00406BCD" w:rsidP="008747E0">
    <w:pPr>
      <w:pStyle w:val="Header"/>
    </w:pPr>
  </w:p>
  <w:p w14:paraId="7D5FC319" w14:textId="77777777" w:rsidR="00406BCD" w:rsidRDefault="00406BCD" w:rsidP="008747E0">
    <w:pPr>
      <w:pStyle w:val="Header"/>
    </w:pPr>
  </w:p>
  <w:p w14:paraId="5DCC8B0B" w14:textId="77777777" w:rsidR="00406BCD" w:rsidRPr="00441393" w:rsidRDefault="00406BCD" w:rsidP="00441393">
    <w:pPr>
      <w:pStyle w:val="Contents"/>
    </w:pPr>
    <w:r>
      <w:t>DOCUMENT HISTORY</w:t>
    </w:r>
  </w:p>
  <w:p w14:paraId="0AFF13AB" w14:textId="77777777" w:rsidR="00406BCD" w:rsidRPr="00ED2A8D" w:rsidRDefault="00406BCD" w:rsidP="008747E0">
    <w:pPr>
      <w:pStyle w:val="Header"/>
    </w:pPr>
  </w:p>
  <w:p w14:paraId="76A24575" w14:textId="77777777" w:rsidR="00406BCD" w:rsidRPr="00AC33A2" w:rsidRDefault="00406BC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4081E" w14:textId="77777777" w:rsidR="00406BCD" w:rsidRDefault="00E71AC8">
    <w:pPr>
      <w:pStyle w:val="Header"/>
    </w:pPr>
    <w:r>
      <w:rPr>
        <w:noProof/>
      </w:rPr>
      <w:pict w14:anchorId="118E4B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DCD0E" w14:textId="77777777" w:rsidR="00406BCD" w:rsidRDefault="00E71AC8">
    <w:pPr>
      <w:pStyle w:val="Header"/>
    </w:pPr>
    <w:r>
      <w:rPr>
        <w:noProof/>
      </w:rPr>
      <w:pict w14:anchorId="1AE1F4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98BCB" w14:textId="77777777" w:rsidR="00406BCD" w:rsidRPr="00ED2A8D" w:rsidRDefault="00E71AC8" w:rsidP="008747E0">
    <w:pPr>
      <w:pStyle w:val="Header"/>
    </w:pPr>
    <w:r>
      <w:rPr>
        <w:noProof/>
      </w:rPr>
      <w:pict w14:anchorId="695BE4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Pr>
        <w:noProof/>
        <w:lang w:val="en-US"/>
      </w:rPr>
      <w:drawing>
        <wp:anchor distT="0" distB="0" distL="114300" distR="114300" simplePos="0" relativeHeight="251674624" behindDoc="1" locked="0" layoutInCell="1" allowOverlap="1" wp14:anchorId="055D8792" wp14:editId="7026922D">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F4A26B" w14:textId="77777777" w:rsidR="00406BCD" w:rsidRPr="00ED2A8D" w:rsidRDefault="00406BCD" w:rsidP="008747E0">
    <w:pPr>
      <w:pStyle w:val="Header"/>
    </w:pPr>
  </w:p>
  <w:p w14:paraId="1C07BB24" w14:textId="77777777" w:rsidR="00406BCD" w:rsidRDefault="00406BCD" w:rsidP="008747E0">
    <w:pPr>
      <w:pStyle w:val="Header"/>
    </w:pPr>
  </w:p>
  <w:p w14:paraId="6FA30681" w14:textId="77777777" w:rsidR="00406BCD" w:rsidRDefault="00406BCD" w:rsidP="008747E0">
    <w:pPr>
      <w:pStyle w:val="Header"/>
    </w:pPr>
  </w:p>
  <w:p w14:paraId="5C3D6611" w14:textId="77777777" w:rsidR="00406BCD" w:rsidRDefault="00406BCD" w:rsidP="008747E0">
    <w:pPr>
      <w:pStyle w:val="Header"/>
    </w:pPr>
  </w:p>
  <w:p w14:paraId="3A8186E6" w14:textId="77777777" w:rsidR="00406BCD" w:rsidRPr="00441393" w:rsidRDefault="00406BCD" w:rsidP="00441393">
    <w:pPr>
      <w:pStyle w:val="Contents"/>
    </w:pPr>
    <w:r>
      <w:t>CONTENTS</w:t>
    </w:r>
  </w:p>
  <w:p w14:paraId="1620EE8A" w14:textId="77777777" w:rsidR="00406BCD" w:rsidRDefault="00406BCD" w:rsidP="0078486B">
    <w:pPr>
      <w:pStyle w:val="Header"/>
      <w:spacing w:line="140" w:lineRule="exact"/>
    </w:pPr>
  </w:p>
  <w:p w14:paraId="086BD477" w14:textId="77777777" w:rsidR="00406BCD" w:rsidRPr="00AC33A2" w:rsidRDefault="00406BC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5A2F3" w14:textId="77777777" w:rsidR="00406BCD" w:rsidRPr="00ED2A8D" w:rsidRDefault="00E71AC8" w:rsidP="00C716E5">
    <w:pPr>
      <w:pStyle w:val="Header"/>
    </w:pPr>
    <w:r>
      <w:rPr>
        <w:noProof/>
      </w:rPr>
      <w:pict w14:anchorId="12C2B3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06BCD">
      <w:rPr>
        <w:noProof/>
        <w:lang w:val="en-US"/>
      </w:rPr>
      <w:drawing>
        <wp:anchor distT="0" distB="0" distL="114300" distR="114300" simplePos="0" relativeHeight="251697152" behindDoc="1" locked="0" layoutInCell="1" allowOverlap="1" wp14:anchorId="52729EFA" wp14:editId="1249B51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C92922" w14:textId="77777777" w:rsidR="00406BCD" w:rsidRPr="00ED2A8D" w:rsidRDefault="00406BCD" w:rsidP="00C716E5">
    <w:pPr>
      <w:pStyle w:val="Header"/>
    </w:pPr>
  </w:p>
  <w:p w14:paraId="2F3BC390" w14:textId="77777777" w:rsidR="00406BCD" w:rsidRDefault="00406BCD" w:rsidP="00C716E5">
    <w:pPr>
      <w:pStyle w:val="Header"/>
    </w:pPr>
  </w:p>
  <w:p w14:paraId="22CA265C" w14:textId="77777777" w:rsidR="00406BCD" w:rsidRDefault="00406BCD" w:rsidP="00C716E5">
    <w:pPr>
      <w:pStyle w:val="Header"/>
    </w:pPr>
  </w:p>
  <w:p w14:paraId="402E4FFE" w14:textId="77777777" w:rsidR="00406BCD" w:rsidRDefault="00406BCD" w:rsidP="00C716E5">
    <w:pPr>
      <w:pStyle w:val="Header"/>
    </w:pPr>
  </w:p>
  <w:p w14:paraId="4BBFA26F" w14:textId="77777777" w:rsidR="00406BCD" w:rsidRPr="00441393" w:rsidRDefault="00406BCD" w:rsidP="00C716E5">
    <w:pPr>
      <w:pStyle w:val="Contents"/>
    </w:pPr>
    <w:r>
      <w:t>CONTENTS</w:t>
    </w:r>
  </w:p>
  <w:p w14:paraId="11C74A07" w14:textId="77777777" w:rsidR="00406BCD" w:rsidRPr="00ED2A8D" w:rsidRDefault="00406BCD" w:rsidP="00C716E5">
    <w:pPr>
      <w:pStyle w:val="Header"/>
    </w:pPr>
  </w:p>
  <w:p w14:paraId="256FAFE2" w14:textId="77777777" w:rsidR="00406BCD" w:rsidRPr="00AC33A2" w:rsidRDefault="00406BCD" w:rsidP="00C716E5">
    <w:pPr>
      <w:pStyle w:val="Header"/>
      <w:spacing w:line="140" w:lineRule="exact"/>
    </w:pPr>
  </w:p>
  <w:p w14:paraId="48BB3390" w14:textId="77777777" w:rsidR="00406BCD" w:rsidRDefault="00406BCD">
    <w:pPr>
      <w:pStyle w:val="Header"/>
    </w:pPr>
    <w:r>
      <w:rPr>
        <w:noProof/>
        <w:lang w:val="en-US"/>
      </w:rPr>
      <w:drawing>
        <wp:anchor distT="0" distB="0" distL="114300" distR="114300" simplePos="0" relativeHeight="251695104" behindDoc="1" locked="0" layoutInCell="1" allowOverlap="1" wp14:anchorId="30B4E5C9" wp14:editId="26E00CD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EE204E0"/>
    <w:lvl w:ilvl="0">
      <w:start w:val="1"/>
      <w:numFmt w:val="bullet"/>
      <w:lvlText w:val=""/>
      <w:lvlJc w:val="left"/>
      <w:pPr>
        <w:tabs>
          <w:tab w:val="num" w:pos="2790"/>
        </w:tabs>
        <w:ind w:left="2790" w:firstLine="0"/>
      </w:pPr>
      <w:rPr>
        <w:rFonts w:ascii="Symbol" w:hAnsi="Symbol" w:hint="default"/>
      </w:rPr>
    </w:lvl>
    <w:lvl w:ilvl="1">
      <w:start w:val="1"/>
      <w:numFmt w:val="bullet"/>
      <w:lvlText w:val=""/>
      <w:lvlJc w:val="left"/>
      <w:pPr>
        <w:tabs>
          <w:tab w:val="num" w:pos="3510"/>
        </w:tabs>
        <w:ind w:left="3870" w:hanging="360"/>
      </w:pPr>
      <w:rPr>
        <w:rFonts w:ascii="Symbol" w:hAnsi="Symbol" w:hint="default"/>
      </w:rPr>
    </w:lvl>
    <w:lvl w:ilvl="2">
      <w:start w:val="1"/>
      <w:numFmt w:val="bullet"/>
      <w:lvlText w:val="o"/>
      <w:lvlJc w:val="left"/>
      <w:pPr>
        <w:tabs>
          <w:tab w:val="num" w:pos="4230"/>
        </w:tabs>
        <w:ind w:left="4590" w:hanging="360"/>
      </w:pPr>
      <w:rPr>
        <w:rFonts w:ascii="Courier New" w:hAnsi="Courier New" w:cs="Courier New" w:hint="default"/>
      </w:rPr>
    </w:lvl>
    <w:lvl w:ilvl="3">
      <w:start w:val="1"/>
      <w:numFmt w:val="bullet"/>
      <w:lvlText w:val=""/>
      <w:lvlJc w:val="left"/>
      <w:pPr>
        <w:tabs>
          <w:tab w:val="num" w:pos="4950"/>
        </w:tabs>
        <w:ind w:left="5310" w:hanging="360"/>
      </w:pPr>
      <w:rPr>
        <w:rFonts w:ascii="Wingdings" w:hAnsi="Wingdings" w:hint="default"/>
      </w:rPr>
    </w:lvl>
    <w:lvl w:ilvl="4">
      <w:start w:val="1"/>
      <w:numFmt w:val="bullet"/>
      <w:lvlText w:val=""/>
      <w:lvlJc w:val="left"/>
      <w:pPr>
        <w:tabs>
          <w:tab w:val="num" w:pos="5670"/>
        </w:tabs>
        <w:ind w:left="6030" w:hanging="360"/>
      </w:pPr>
      <w:rPr>
        <w:rFonts w:ascii="Wingdings" w:hAnsi="Wingdings" w:hint="default"/>
      </w:rPr>
    </w:lvl>
    <w:lvl w:ilvl="5">
      <w:start w:val="1"/>
      <w:numFmt w:val="bullet"/>
      <w:lvlText w:val=""/>
      <w:lvlJc w:val="left"/>
      <w:pPr>
        <w:tabs>
          <w:tab w:val="num" w:pos="6390"/>
        </w:tabs>
        <w:ind w:left="6750" w:hanging="360"/>
      </w:pPr>
      <w:rPr>
        <w:rFonts w:ascii="Symbol" w:hAnsi="Symbol" w:hint="default"/>
      </w:rPr>
    </w:lvl>
    <w:lvl w:ilvl="6">
      <w:start w:val="1"/>
      <w:numFmt w:val="bullet"/>
      <w:lvlText w:val="o"/>
      <w:lvlJc w:val="left"/>
      <w:pPr>
        <w:tabs>
          <w:tab w:val="num" w:pos="7110"/>
        </w:tabs>
        <w:ind w:left="7470" w:hanging="360"/>
      </w:pPr>
      <w:rPr>
        <w:rFonts w:ascii="Courier New" w:hAnsi="Courier New" w:cs="Courier New" w:hint="default"/>
      </w:rPr>
    </w:lvl>
    <w:lvl w:ilvl="7">
      <w:start w:val="1"/>
      <w:numFmt w:val="bullet"/>
      <w:lvlText w:val=""/>
      <w:lvlJc w:val="left"/>
      <w:pPr>
        <w:tabs>
          <w:tab w:val="num" w:pos="7830"/>
        </w:tabs>
        <w:ind w:left="8190" w:hanging="360"/>
      </w:pPr>
      <w:rPr>
        <w:rFonts w:ascii="Wingdings" w:hAnsi="Wingdings" w:hint="default"/>
      </w:rPr>
    </w:lvl>
    <w:lvl w:ilvl="8">
      <w:start w:val="1"/>
      <w:numFmt w:val="bullet"/>
      <w:lvlText w:val=""/>
      <w:lvlJc w:val="left"/>
      <w:pPr>
        <w:tabs>
          <w:tab w:val="num" w:pos="8550"/>
        </w:tabs>
        <w:ind w:left="8910" w:hanging="360"/>
      </w:pPr>
      <w:rPr>
        <w:rFonts w:ascii="Wingdings" w:hAnsi="Wingdings" w:hint="default"/>
      </w:rPr>
    </w:lvl>
  </w:abstractNum>
  <w:abstractNum w:abstractNumId="1" w15:restartNumberingAfterBreak="0">
    <w:nsid w:val="FFFFFF7C"/>
    <w:multiLevelType w:val="singleLevel"/>
    <w:tmpl w:val="611871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AAE811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B88B1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8670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6E78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2AC0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035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BC50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501D27"/>
    <w:multiLevelType w:val="hybridMultilevel"/>
    <w:tmpl w:val="C66E23E6"/>
    <w:lvl w:ilvl="0" w:tplc="3EF49124">
      <w:start w:val="1"/>
      <w:numFmt w:val="bullet"/>
      <w:lvlText w:val=""/>
      <w:lvlJc w:val="left"/>
      <w:pPr>
        <w:ind w:left="360" w:hanging="360"/>
      </w:pPr>
      <w:rPr>
        <w:rFonts w:ascii="Symbol" w:hAnsi="Symbol" w:hint="default"/>
        <w:color w:val="00558C"/>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295653AA"/>
    <w:lvl w:ilvl="0">
      <w:start w:val="1"/>
      <w:numFmt w:val="decimal"/>
      <w:pStyle w:val="Tablecaption"/>
      <w:lvlText w:val="Table %1"/>
      <w:lvlJc w:val="left"/>
      <w:pPr>
        <w:ind w:left="20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10262" w:hanging="992"/>
      </w:pPr>
      <w:rPr>
        <w:rFonts w:asciiTheme="minorHAnsi" w:hAnsiTheme="minorHAnsi" w:hint="default"/>
        <w:b/>
        <w:i/>
        <w:sz w:val="22"/>
        <w:u w:val="single"/>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2F02281B"/>
    <w:multiLevelType w:val="multilevel"/>
    <w:tmpl w:val="4074054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AD21CC"/>
    <w:multiLevelType w:val="multilevel"/>
    <w:tmpl w:val="2E22348A"/>
    <w:lvl w:ilvl="0">
      <w:start w:val="1"/>
      <w:numFmt w:val="upperLetter"/>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45"/>
  </w:num>
  <w:num w:numId="3">
    <w:abstractNumId w:val="16"/>
  </w:num>
  <w:num w:numId="4">
    <w:abstractNumId w:val="31"/>
  </w:num>
  <w:num w:numId="5">
    <w:abstractNumId w:val="26"/>
  </w:num>
  <w:num w:numId="6">
    <w:abstractNumId w:val="24"/>
  </w:num>
  <w:num w:numId="7">
    <w:abstractNumId w:val="34"/>
  </w:num>
  <w:num w:numId="8">
    <w:abstractNumId w:val="15"/>
  </w:num>
  <w:num w:numId="9">
    <w:abstractNumId w:val="23"/>
  </w:num>
  <w:num w:numId="10">
    <w:abstractNumId w:val="27"/>
  </w:num>
  <w:num w:numId="11">
    <w:abstractNumId w:val="12"/>
  </w:num>
  <w:num w:numId="12">
    <w:abstractNumId w:val="35"/>
  </w:num>
  <w:num w:numId="13">
    <w:abstractNumId w:val="8"/>
  </w:num>
  <w:num w:numId="14">
    <w:abstractNumId w:val="42"/>
  </w:num>
  <w:num w:numId="15">
    <w:abstractNumId w:val="21"/>
  </w:num>
  <w:num w:numId="16">
    <w:abstractNumId w:val="20"/>
  </w:num>
  <w:num w:numId="17">
    <w:abstractNumId w:val="33"/>
  </w:num>
  <w:num w:numId="18">
    <w:abstractNumId w:val="11"/>
  </w:num>
  <w:num w:numId="19">
    <w:abstractNumId w:val="19"/>
  </w:num>
  <w:num w:numId="20">
    <w:abstractNumId w:val="39"/>
  </w:num>
  <w:num w:numId="21">
    <w:abstractNumId w:val="18"/>
  </w:num>
  <w:num w:numId="22">
    <w:abstractNumId w:val="44"/>
  </w:num>
  <w:num w:numId="23">
    <w:abstractNumId w:val="10"/>
  </w:num>
  <w:num w:numId="24">
    <w:abstractNumId w:val="30"/>
  </w:num>
  <w:num w:numId="25">
    <w:abstractNumId w:val="25"/>
  </w:num>
  <w:num w:numId="26">
    <w:abstractNumId w:val="38"/>
  </w:num>
  <w:num w:numId="27">
    <w:abstractNumId w:val="40"/>
  </w:num>
  <w:num w:numId="28">
    <w:abstractNumId w:val="13"/>
  </w:num>
  <w:num w:numId="29">
    <w:abstractNumId w:val="36"/>
  </w:num>
  <w:num w:numId="30">
    <w:abstractNumId w:val="32"/>
  </w:num>
  <w:num w:numId="31">
    <w:abstractNumId w:val="22"/>
  </w:num>
  <w:num w:numId="32">
    <w:abstractNumId w:val="43"/>
  </w:num>
  <w:num w:numId="33">
    <w:abstractNumId w:val="17"/>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43"/>
  </w:num>
  <w:num w:numId="46">
    <w:abstractNumId w:val="43"/>
  </w:num>
  <w:num w:numId="47">
    <w:abstractNumId w:val="43"/>
  </w:num>
  <w:num w:numId="48">
    <w:abstractNumId w:val="41"/>
  </w:num>
  <w:num w:numId="49">
    <w:abstractNumId w:val="29"/>
  </w:num>
  <w:num w:numId="50">
    <w:abstractNumId w:val="1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el Hadley">
    <w15:presenceInfo w15:providerId="Windows Live" w15:userId="7edea1fdf255c438"/>
  </w15:person>
  <w15:person w15:author="Paul">
    <w15:presenceInfo w15:providerId="None" w15:userId="Paul"/>
  </w15:person>
  <w15:person w15:author="Paul F. Mueller">
    <w15:presenceInfo w15:providerId="AD" w15:userId="S-1-5-21-2507429612-1746522587-2358480516-1467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8BC"/>
    <w:rsid w:val="0001616D"/>
    <w:rsid w:val="00016839"/>
    <w:rsid w:val="000174F9"/>
    <w:rsid w:val="000234A7"/>
    <w:rsid w:val="000249C2"/>
    <w:rsid w:val="000258F6"/>
    <w:rsid w:val="00025F92"/>
    <w:rsid w:val="000379A7"/>
    <w:rsid w:val="00040EB8"/>
    <w:rsid w:val="000439A4"/>
    <w:rsid w:val="00044293"/>
    <w:rsid w:val="000472F8"/>
    <w:rsid w:val="0005449E"/>
    <w:rsid w:val="00057699"/>
    <w:rsid w:val="00057B6D"/>
    <w:rsid w:val="00061A7B"/>
    <w:rsid w:val="0006368F"/>
    <w:rsid w:val="00083604"/>
    <w:rsid w:val="0008654C"/>
    <w:rsid w:val="000904ED"/>
    <w:rsid w:val="00091545"/>
    <w:rsid w:val="000A27A8"/>
    <w:rsid w:val="000A576D"/>
    <w:rsid w:val="000B2356"/>
    <w:rsid w:val="000B2D1D"/>
    <w:rsid w:val="000C501C"/>
    <w:rsid w:val="000C700C"/>
    <w:rsid w:val="000C711B"/>
    <w:rsid w:val="000D2431"/>
    <w:rsid w:val="000E3954"/>
    <w:rsid w:val="000E3E52"/>
    <w:rsid w:val="000E76D3"/>
    <w:rsid w:val="000F0F9F"/>
    <w:rsid w:val="000F3F43"/>
    <w:rsid w:val="000F58ED"/>
    <w:rsid w:val="00106E37"/>
    <w:rsid w:val="00110865"/>
    <w:rsid w:val="00113D5B"/>
    <w:rsid w:val="00113F8F"/>
    <w:rsid w:val="00115757"/>
    <w:rsid w:val="00122EBD"/>
    <w:rsid w:val="001349DB"/>
    <w:rsid w:val="00135AEB"/>
    <w:rsid w:val="00136E58"/>
    <w:rsid w:val="00145A6B"/>
    <w:rsid w:val="00152A5B"/>
    <w:rsid w:val="001547F9"/>
    <w:rsid w:val="001607D8"/>
    <w:rsid w:val="00160ECB"/>
    <w:rsid w:val="00161325"/>
    <w:rsid w:val="00164895"/>
    <w:rsid w:val="0017187B"/>
    <w:rsid w:val="00172E13"/>
    <w:rsid w:val="00180ED2"/>
    <w:rsid w:val="00184427"/>
    <w:rsid w:val="00184C2E"/>
    <w:rsid w:val="0018522E"/>
    <w:rsid w:val="001875B1"/>
    <w:rsid w:val="001B2A35"/>
    <w:rsid w:val="001B339A"/>
    <w:rsid w:val="001C5EB1"/>
    <w:rsid w:val="001C650B"/>
    <w:rsid w:val="001C72B5"/>
    <w:rsid w:val="001D2E7A"/>
    <w:rsid w:val="001D3992"/>
    <w:rsid w:val="001D4A3E"/>
    <w:rsid w:val="001E39FC"/>
    <w:rsid w:val="001E416D"/>
    <w:rsid w:val="001F2EB4"/>
    <w:rsid w:val="001F4EF8"/>
    <w:rsid w:val="001F5AB1"/>
    <w:rsid w:val="001F7D6A"/>
    <w:rsid w:val="00201337"/>
    <w:rsid w:val="002022EA"/>
    <w:rsid w:val="002044E9"/>
    <w:rsid w:val="00205B17"/>
    <w:rsid w:val="00205D9B"/>
    <w:rsid w:val="00207153"/>
    <w:rsid w:val="0021152E"/>
    <w:rsid w:val="002204DA"/>
    <w:rsid w:val="00220551"/>
    <w:rsid w:val="00222D4C"/>
    <w:rsid w:val="0022371A"/>
    <w:rsid w:val="00237785"/>
    <w:rsid w:val="00251FB9"/>
    <w:rsid w:val="002520AD"/>
    <w:rsid w:val="0025660A"/>
    <w:rsid w:val="00257DF8"/>
    <w:rsid w:val="00257E4A"/>
    <w:rsid w:val="0026038D"/>
    <w:rsid w:val="00263D2F"/>
    <w:rsid w:val="00270723"/>
    <w:rsid w:val="0027175D"/>
    <w:rsid w:val="0028314D"/>
    <w:rsid w:val="0029555A"/>
    <w:rsid w:val="0029793F"/>
    <w:rsid w:val="002A1872"/>
    <w:rsid w:val="002A1C42"/>
    <w:rsid w:val="002A28F0"/>
    <w:rsid w:val="002A617C"/>
    <w:rsid w:val="002A71CF"/>
    <w:rsid w:val="002B3E9D"/>
    <w:rsid w:val="002C77F4"/>
    <w:rsid w:val="002D0869"/>
    <w:rsid w:val="002D78FE"/>
    <w:rsid w:val="002E219D"/>
    <w:rsid w:val="002E4993"/>
    <w:rsid w:val="002E5BAC"/>
    <w:rsid w:val="002E5D20"/>
    <w:rsid w:val="002E7635"/>
    <w:rsid w:val="002F265A"/>
    <w:rsid w:val="00302022"/>
    <w:rsid w:val="0030413F"/>
    <w:rsid w:val="00305EFE"/>
    <w:rsid w:val="00313B4B"/>
    <w:rsid w:val="00313D85"/>
    <w:rsid w:val="00315CE3"/>
    <w:rsid w:val="0031629B"/>
    <w:rsid w:val="00316E7C"/>
    <w:rsid w:val="003251FE"/>
    <w:rsid w:val="003274DB"/>
    <w:rsid w:val="00327FBF"/>
    <w:rsid w:val="00332A7B"/>
    <w:rsid w:val="003343E0"/>
    <w:rsid w:val="00335E40"/>
    <w:rsid w:val="0034082A"/>
    <w:rsid w:val="00344408"/>
    <w:rsid w:val="00345E37"/>
    <w:rsid w:val="00347F3E"/>
    <w:rsid w:val="0035167C"/>
    <w:rsid w:val="003621C3"/>
    <w:rsid w:val="0036382D"/>
    <w:rsid w:val="003749EE"/>
    <w:rsid w:val="00380350"/>
    <w:rsid w:val="00380B4E"/>
    <w:rsid w:val="003816E4"/>
    <w:rsid w:val="0039131E"/>
    <w:rsid w:val="003A04A6"/>
    <w:rsid w:val="003A1A56"/>
    <w:rsid w:val="003A7759"/>
    <w:rsid w:val="003A7F6E"/>
    <w:rsid w:val="003B03EA"/>
    <w:rsid w:val="003C28BC"/>
    <w:rsid w:val="003C7C34"/>
    <w:rsid w:val="003D0F37"/>
    <w:rsid w:val="003D5150"/>
    <w:rsid w:val="003D6780"/>
    <w:rsid w:val="003F1901"/>
    <w:rsid w:val="003F1C3A"/>
    <w:rsid w:val="00400D63"/>
    <w:rsid w:val="00402F29"/>
    <w:rsid w:val="00406BCD"/>
    <w:rsid w:val="0041086B"/>
    <w:rsid w:val="00414698"/>
    <w:rsid w:val="0042565E"/>
    <w:rsid w:val="00425708"/>
    <w:rsid w:val="004318C8"/>
    <w:rsid w:val="00432C05"/>
    <w:rsid w:val="00440379"/>
    <w:rsid w:val="00441393"/>
    <w:rsid w:val="00447CF0"/>
    <w:rsid w:val="00456F10"/>
    <w:rsid w:val="00467AD5"/>
    <w:rsid w:val="00474746"/>
    <w:rsid w:val="00476942"/>
    <w:rsid w:val="00477027"/>
    <w:rsid w:val="00477D62"/>
    <w:rsid w:val="004871A2"/>
    <w:rsid w:val="00492A8D"/>
    <w:rsid w:val="004943F9"/>
    <w:rsid w:val="004944C8"/>
    <w:rsid w:val="00496BD2"/>
    <w:rsid w:val="004A0EBF"/>
    <w:rsid w:val="004A4AC4"/>
    <w:rsid w:val="004A4EC4"/>
    <w:rsid w:val="004B494F"/>
    <w:rsid w:val="004C0E4B"/>
    <w:rsid w:val="004D6D3F"/>
    <w:rsid w:val="004E0B03"/>
    <w:rsid w:val="004E0BBB"/>
    <w:rsid w:val="004E1D57"/>
    <w:rsid w:val="004E2F16"/>
    <w:rsid w:val="004F1812"/>
    <w:rsid w:val="004F5930"/>
    <w:rsid w:val="004F6196"/>
    <w:rsid w:val="005020FF"/>
    <w:rsid w:val="00503044"/>
    <w:rsid w:val="00510AD9"/>
    <w:rsid w:val="0051167D"/>
    <w:rsid w:val="00517E6C"/>
    <w:rsid w:val="00523666"/>
    <w:rsid w:val="005238AD"/>
    <w:rsid w:val="00523F5E"/>
    <w:rsid w:val="00525922"/>
    <w:rsid w:val="00526234"/>
    <w:rsid w:val="00534F34"/>
    <w:rsid w:val="0053692E"/>
    <w:rsid w:val="005378A6"/>
    <w:rsid w:val="005426E0"/>
    <w:rsid w:val="00545E84"/>
    <w:rsid w:val="00547837"/>
    <w:rsid w:val="00552EA6"/>
    <w:rsid w:val="00557337"/>
    <w:rsid w:val="00557434"/>
    <w:rsid w:val="005669FA"/>
    <w:rsid w:val="00576D38"/>
    <w:rsid w:val="00577542"/>
    <w:rsid w:val="005805D2"/>
    <w:rsid w:val="00594908"/>
    <w:rsid w:val="00595415"/>
    <w:rsid w:val="00597652"/>
    <w:rsid w:val="005A0703"/>
    <w:rsid w:val="005A080B"/>
    <w:rsid w:val="005B12A5"/>
    <w:rsid w:val="005B6B59"/>
    <w:rsid w:val="005C161A"/>
    <w:rsid w:val="005C1BCB"/>
    <w:rsid w:val="005C2312"/>
    <w:rsid w:val="005C4735"/>
    <w:rsid w:val="005C5C63"/>
    <w:rsid w:val="005C6395"/>
    <w:rsid w:val="005D03E9"/>
    <w:rsid w:val="005D304B"/>
    <w:rsid w:val="005D3AF4"/>
    <w:rsid w:val="005D477A"/>
    <w:rsid w:val="005D6E5D"/>
    <w:rsid w:val="005E3989"/>
    <w:rsid w:val="005E3B15"/>
    <w:rsid w:val="005E4659"/>
    <w:rsid w:val="005E657A"/>
    <w:rsid w:val="005E6B4B"/>
    <w:rsid w:val="005F1386"/>
    <w:rsid w:val="005F17C2"/>
    <w:rsid w:val="005F6962"/>
    <w:rsid w:val="00600C2B"/>
    <w:rsid w:val="00601C30"/>
    <w:rsid w:val="0060282A"/>
    <w:rsid w:val="00602A9B"/>
    <w:rsid w:val="006127AC"/>
    <w:rsid w:val="00612991"/>
    <w:rsid w:val="00617283"/>
    <w:rsid w:val="006218E8"/>
    <w:rsid w:val="00634A78"/>
    <w:rsid w:val="006407DD"/>
    <w:rsid w:val="00642025"/>
    <w:rsid w:val="00646E87"/>
    <w:rsid w:val="00647C32"/>
    <w:rsid w:val="0065107F"/>
    <w:rsid w:val="006612B4"/>
    <w:rsid w:val="00661445"/>
    <w:rsid w:val="00661946"/>
    <w:rsid w:val="00662990"/>
    <w:rsid w:val="00662CBD"/>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5D1"/>
    <w:rsid w:val="00731DEE"/>
    <w:rsid w:val="00734BC6"/>
    <w:rsid w:val="007427B2"/>
    <w:rsid w:val="00747AEB"/>
    <w:rsid w:val="007541D3"/>
    <w:rsid w:val="00756ACD"/>
    <w:rsid w:val="007577D7"/>
    <w:rsid w:val="00764F3E"/>
    <w:rsid w:val="0076781A"/>
    <w:rsid w:val="007715E8"/>
    <w:rsid w:val="00776004"/>
    <w:rsid w:val="0078486B"/>
    <w:rsid w:val="00785A39"/>
    <w:rsid w:val="00786558"/>
    <w:rsid w:val="00787D8A"/>
    <w:rsid w:val="00790277"/>
    <w:rsid w:val="00790C5D"/>
    <w:rsid w:val="00790F64"/>
    <w:rsid w:val="00791EBC"/>
    <w:rsid w:val="00792042"/>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6C1"/>
    <w:rsid w:val="007D77AB"/>
    <w:rsid w:val="007E28D0"/>
    <w:rsid w:val="007E30DF"/>
    <w:rsid w:val="007F2912"/>
    <w:rsid w:val="007F7544"/>
    <w:rsid w:val="00800995"/>
    <w:rsid w:val="00812EAA"/>
    <w:rsid w:val="00816F79"/>
    <w:rsid w:val="008172F8"/>
    <w:rsid w:val="0082599E"/>
    <w:rsid w:val="008326B2"/>
    <w:rsid w:val="00837DBD"/>
    <w:rsid w:val="00846831"/>
    <w:rsid w:val="00851F87"/>
    <w:rsid w:val="00865532"/>
    <w:rsid w:val="0086565B"/>
    <w:rsid w:val="00867686"/>
    <w:rsid w:val="008737D3"/>
    <w:rsid w:val="008747E0"/>
    <w:rsid w:val="00876841"/>
    <w:rsid w:val="00882B3C"/>
    <w:rsid w:val="0088783D"/>
    <w:rsid w:val="0089476E"/>
    <w:rsid w:val="008972C3"/>
    <w:rsid w:val="008A28D9"/>
    <w:rsid w:val="008A30BA"/>
    <w:rsid w:val="008A3EA2"/>
    <w:rsid w:val="008B2E01"/>
    <w:rsid w:val="008C33B5"/>
    <w:rsid w:val="008C3A72"/>
    <w:rsid w:val="008C6969"/>
    <w:rsid w:val="008D29F3"/>
    <w:rsid w:val="008D3883"/>
    <w:rsid w:val="008E1F69"/>
    <w:rsid w:val="008E76B1"/>
    <w:rsid w:val="008E7EF9"/>
    <w:rsid w:val="008F38BB"/>
    <w:rsid w:val="008F57D8"/>
    <w:rsid w:val="00902834"/>
    <w:rsid w:val="009043F0"/>
    <w:rsid w:val="00910058"/>
    <w:rsid w:val="009115DD"/>
    <w:rsid w:val="00914330"/>
    <w:rsid w:val="00914E26"/>
    <w:rsid w:val="0091590F"/>
    <w:rsid w:val="00921ACD"/>
    <w:rsid w:val="00923B4D"/>
    <w:rsid w:val="0092540C"/>
    <w:rsid w:val="00925E0F"/>
    <w:rsid w:val="00931A57"/>
    <w:rsid w:val="00934294"/>
    <w:rsid w:val="00934394"/>
    <w:rsid w:val="0093492E"/>
    <w:rsid w:val="00937F3B"/>
    <w:rsid w:val="00940547"/>
    <w:rsid w:val="009414E6"/>
    <w:rsid w:val="0095450F"/>
    <w:rsid w:val="00956901"/>
    <w:rsid w:val="00962EC1"/>
    <w:rsid w:val="00971591"/>
    <w:rsid w:val="00974564"/>
    <w:rsid w:val="00974E99"/>
    <w:rsid w:val="009764FA"/>
    <w:rsid w:val="00980192"/>
    <w:rsid w:val="00982A22"/>
    <w:rsid w:val="00985C1B"/>
    <w:rsid w:val="0099352A"/>
    <w:rsid w:val="00994C1A"/>
    <w:rsid w:val="00994D97"/>
    <w:rsid w:val="009A07B7"/>
    <w:rsid w:val="009A49A6"/>
    <w:rsid w:val="009B1545"/>
    <w:rsid w:val="009B3B1D"/>
    <w:rsid w:val="009B5023"/>
    <w:rsid w:val="009B543F"/>
    <w:rsid w:val="009B785E"/>
    <w:rsid w:val="009C26F8"/>
    <w:rsid w:val="009C609E"/>
    <w:rsid w:val="009D25B8"/>
    <w:rsid w:val="009D26AB"/>
    <w:rsid w:val="009E01B7"/>
    <w:rsid w:val="009E16EC"/>
    <w:rsid w:val="009E433C"/>
    <w:rsid w:val="009E4A4D"/>
    <w:rsid w:val="009E6578"/>
    <w:rsid w:val="009F081F"/>
    <w:rsid w:val="009F6CEA"/>
    <w:rsid w:val="00A01BFF"/>
    <w:rsid w:val="00A06A3D"/>
    <w:rsid w:val="00A10EBA"/>
    <w:rsid w:val="00A129C8"/>
    <w:rsid w:val="00A13E56"/>
    <w:rsid w:val="00A14644"/>
    <w:rsid w:val="00A202ED"/>
    <w:rsid w:val="00A227BF"/>
    <w:rsid w:val="00A24838"/>
    <w:rsid w:val="00A2743E"/>
    <w:rsid w:val="00A30C33"/>
    <w:rsid w:val="00A30E75"/>
    <w:rsid w:val="00A4308C"/>
    <w:rsid w:val="00A43395"/>
    <w:rsid w:val="00A44836"/>
    <w:rsid w:val="00A45674"/>
    <w:rsid w:val="00A524B5"/>
    <w:rsid w:val="00A549B3"/>
    <w:rsid w:val="00A56184"/>
    <w:rsid w:val="00A6415A"/>
    <w:rsid w:val="00A67954"/>
    <w:rsid w:val="00A72ED7"/>
    <w:rsid w:val="00A74398"/>
    <w:rsid w:val="00A748A1"/>
    <w:rsid w:val="00A8083F"/>
    <w:rsid w:val="00A8697F"/>
    <w:rsid w:val="00A90D86"/>
    <w:rsid w:val="00A91DBA"/>
    <w:rsid w:val="00A97900"/>
    <w:rsid w:val="00AA1D7A"/>
    <w:rsid w:val="00AA3E01"/>
    <w:rsid w:val="00AB0BFA"/>
    <w:rsid w:val="00AB4A37"/>
    <w:rsid w:val="00AB76B7"/>
    <w:rsid w:val="00AC33A2"/>
    <w:rsid w:val="00AD38F7"/>
    <w:rsid w:val="00AE65F1"/>
    <w:rsid w:val="00AE6BB4"/>
    <w:rsid w:val="00AE74AD"/>
    <w:rsid w:val="00AE7C5F"/>
    <w:rsid w:val="00AF159C"/>
    <w:rsid w:val="00B01873"/>
    <w:rsid w:val="00B036AF"/>
    <w:rsid w:val="00B074AB"/>
    <w:rsid w:val="00B07717"/>
    <w:rsid w:val="00B17253"/>
    <w:rsid w:val="00B17D23"/>
    <w:rsid w:val="00B2583D"/>
    <w:rsid w:val="00B300B1"/>
    <w:rsid w:val="00B3100D"/>
    <w:rsid w:val="00B31A41"/>
    <w:rsid w:val="00B3287F"/>
    <w:rsid w:val="00B32B8D"/>
    <w:rsid w:val="00B3400D"/>
    <w:rsid w:val="00B37DC2"/>
    <w:rsid w:val="00B40199"/>
    <w:rsid w:val="00B4114A"/>
    <w:rsid w:val="00B47A48"/>
    <w:rsid w:val="00B502FF"/>
    <w:rsid w:val="00B528D3"/>
    <w:rsid w:val="00B5313D"/>
    <w:rsid w:val="00B643DF"/>
    <w:rsid w:val="00B65300"/>
    <w:rsid w:val="00B67422"/>
    <w:rsid w:val="00B70BD4"/>
    <w:rsid w:val="00B712CA"/>
    <w:rsid w:val="00B73463"/>
    <w:rsid w:val="00B76FD5"/>
    <w:rsid w:val="00B90123"/>
    <w:rsid w:val="00B9016D"/>
    <w:rsid w:val="00B9330D"/>
    <w:rsid w:val="00B94BF9"/>
    <w:rsid w:val="00BA0F98"/>
    <w:rsid w:val="00BA1517"/>
    <w:rsid w:val="00BA4E39"/>
    <w:rsid w:val="00BA5754"/>
    <w:rsid w:val="00BA67FD"/>
    <w:rsid w:val="00BA7C48"/>
    <w:rsid w:val="00BC251F"/>
    <w:rsid w:val="00BC27F6"/>
    <w:rsid w:val="00BC39F4"/>
    <w:rsid w:val="00BD1587"/>
    <w:rsid w:val="00BD6A20"/>
    <w:rsid w:val="00BD7370"/>
    <w:rsid w:val="00BD7EE1"/>
    <w:rsid w:val="00BE1EEC"/>
    <w:rsid w:val="00BE45C5"/>
    <w:rsid w:val="00BE5568"/>
    <w:rsid w:val="00BE5764"/>
    <w:rsid w:val="00BE67F1"/>
    <w:rsid w:val="00BE7295"/>
    <w:rsid w:val="00BF1358"/>
    <w:rsid w:val="00C0106D"/>
    <w:rsid w:val="00C03944"/>
    <w:rsid w:val="00C1231F"/>
    <w:rsid w:val="00C133BE"/>
    <w:rsid w:val="00C134A1"/>
    <w:rsid w:val="00C14203"/>
    <w:rsid w:val="00C17621"/>
    <w:rsid w:val="00C222B4"/>
    <w:rsid w:val="00C262E4"/>
    <w:rsid w:val="00C326BB"/>
    <w:rsid w:val="00C33E20"/>
    <w:rsid w:val="00C3407F"/>
    <w:rsid w:val="00C35CF6"/>
    <w:rsid w:val="00C36332"/>
    <w:rsid w:val="00C3725B"/>
    <w:rsid w:val="00C46D7D"/>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622"/>
    <w:rsid w:val="00CB7460"/>
    <w:rsid w:val="00CC35EF"/>
    <w:rsid w:val="00CC5048"/>
    <w:rsid w:val="00CC6246"/>
    <w:rsid w:val="00CE5860"/>
    <w:rsid w:val="00CE5E46"/>
    <w:rsid w:val="00CF49CC"/>
    <w:rsid w:val="00CF54C2"/>
    <w:rsid w:val="00D04F0B"/>
    <w:rsid w:val="00D061FE"/>
    <w:rsid w:val="00D07384"/>
    <w:rsid w:val="00D109CC"/>
    <w:rsid w:val="00D145A3"/>
    <w:rsid w:val="00D1463A"/>
    <w:rsid w:val="00D24632"/>
    <w:rsid w:val="00D252C9"/>
    <w:rsid w:val="00D30E66"/>
    <w:rsid w:val="00D32207"/>
    <w:rsid w:val="00D32DDF"/>
    <w:rsid w:val="00D3700C"/>
    <w:rsid w:val="00D417D3"/>
    <w:rsid w:val="00D4573B"/>
    <w:rsid w:val="00D638E0"/>
    <w:rsid w:val="00D653B1"/>
    <w:rsid w:val="00D74AE1"/>
    <w:rsid w:val="00D75D42"/>
    <w:rsid w:val="00D80B20"/>
    <w:rsid w:val="00D83C81"/>
    <w:rsid w:val="00D865A8"/>
    <w:rsid w:val="00D9012A"/>
    <w:rsid w:val="00D90779"/>
    <w:rsid w:val="00D92C2D"/>
    <w:rsid w:val="00D9361E"/>
    <w:rsid w:val="00D94F38"/>
    <w:rsid w:val="00DA17CD"/>
    <w:rsid w:val="00DB25B3"/>
    <w:rsid w:val="00DB2704"/>
    <w:rsid w:val="00DD041E"/>
    <w:rsid w:val="00DD60F2"/>
    <w:rsid w:val="00DE0893"/>
    <w:rsid w:val="00DE1F6A"/>
    <w:rsid w:val="00DE2814"/>
    <w:rsid w:val="00DE6290"/>
    <w:rsid w:val="00DE6796"/>
    <w:rsid w:val="00DF41B2"/>
    <w:rsid w:val="00E00C13"/>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3020"/>
    <w:rsid w:val="00E54BFB"/>
    <w:rsid w:val="00E54CD7"/>
    <w:rsid w:val="00E662AB"/>
    <w:rsid w:val="00E706E7"/>
    <w:rsid w:val="00E7082D"/>
    <w:rsid w:val="00E71AC8"/>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2D08"/>
    <w:rsid w:val="00EE54CB"/>
    <w:rsid w:val="00EE6424"/>
    <w:rsid w:val="00EF1C54"/>
    <w:rsid w:val="00EF3E9D"/>
    <w:rsid w:val="00EF404B"/>
    <w:rsid w:val="00F00376"/>
    <w:rsid w:val="00F00511"/>
    <w:rsid w:val="00F01F0C"/>
    <w:rsid w:val="00F02A5A"/>
    <w:rsid w:val="00F11368"/>
    <w:rsid w:val="00F11764"/>
    <w:rsid w:val="00F157E2"/>
    <w:rsid w:val="00F20849"/>
    <w:rsid w:val="00F24F84"/>
    <w:rsid w:val="00F259E2"/>
    <w:rsid w:val="00F318AF"/>
    <w:rsid w:val="00F41AAF"/>
    <w:rsid w:val="00F41F0B"/>
    <w:rsid w:val="00F47AEA"/>
    <w:rsid w:val="00F527AC"/>
    <w:rsid w:val="00F5503F"/>
    <w:rsid w:val="00F61D83"/>
    <w:rsid w:val="00F65DD1"/>
    <w:rsid w:val="00F707B3"/>
    <w:rsid w:val="00F71135"/>
    <w:rsid w:val="00F72078"/>
    <w:rsid w:val="00F74309"/>
    <w:rsid w:val="00F7793E"/>
    <w:rsid w:val="00F82C35"/>
    <w:rsid w:val="00F90461"/>
    <w:rsid w:val="00FA370D"/>
    <w:rsid w:val="00FA66F1"/>
    <w:rsid w:val="00FC06AF"/>
    <w:rsid w:val="00FC378B"/>
    <w:rsid w:val="00FC3977"/>
    <w:rsid w:val="00FC75FC"/>
    <w:rsid w:val="00FD2566"/>
    <w:rsid w:val="00FD2F16"/>
    <w:rsid w:val="00FD30E2"/>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E92D6F2"/>
  <w15:docId w15:val="{F07E29C5-E26A-43E8-AFA8-508D4A19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D2F"/>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B3100D"/>
    <w:pPr>
      <w:tabs>
        <w:tab w:val="right" w:leader="dot" w:pos="9781"/>
      </w:tabs>
      <w:spacing w:after="60"/>
      <w:ind w:left="1276" w:right="424"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B3100D"/>
    <w:pPr>
      <w:tabs>
        <w:tab w:val="right" w:leader="dot" w:pos="9781"/>
      </w:tabs>
      <w:spacing w:after="60"/>
      <w:ind w:left="1134" w:hanging="709"/>
    </w:pPr>
    <w:rPr>
      <w:color w:val="00558C"/>
      <w:sz w:val="20"/>
    </w:r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3"/>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B3100D"/>
    <w:pPr>
      <w:tabs>
        <w:tab w:val="right" w:leader="dot" w:pos="9781"/>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B3100D"/>
    <w:pPr>
      <w:tabs>
        <w:tab w:val="right" w:leader="dot" w:pos="9781"/>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48"/>
      </w:numPr>
    </w:pPr>
  </w:style>
  <w:style w:type="paragraph" w:customStyle="1" w:styleId="Figurecaption">
    <w:name w:val="Figure caption"/>
    <w:basedOn w:val="Normal"/>
    <w:next w:val="Normal"/>
    <w:qFormat/>
    <w:rsid w:val="00662990"/>
    <w:pPr>
      <w:numPr>
        <w:numId w:val="9"/>
      </w:numPr>
      <w:spacing w:before="240" w:after="240"/>
      <w:ind w:left="7562"/>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customStyle="1" w:styleId="fontstyle01">
    <w:name w:val="fontstyle01"/>
    <w:basedOn w:val="DefaultParagraphFont"/>
    <w:rsid w:val="009E01B7"/>
    <w:rPr>
      <w:rFonts w:ascii="Helvetica" w:hAnsi="Helvetica" w:hint="default"/>
      <w:b w:val="0"/>
      <w:bCs w:val="0"/>
      <w:i w:val="0"/>
      <w:iCs w:val="0"/>
      <w:color w:val="000000"/>
      <w:sz w:val="22"/>
      <w:szCs w:val="22"/>
    </w:rPr>
  </w:style>
  <w:style w:type="character" w:customStyle="1" w:styleId="fontstyle21">
    <w:name w:val="fontstyle21"/>
    <w:basedOn w:val="DefaultParagraphFont"/>
    <w:rsid w:val="009E01B7"/>
    <w:rPr>
      <w:rFonts w:ascii="Symbol" w:hAnsi="Symbol" w:hint="default"/>
      <w:b w:val="0"/>
      <w:bCs w:val="0"/>
      <w:i w:val="0"/>
      <w:iCs w:val="0"/>
      <w:color w:val="000000"/>
      <w:sz w:val="22"/>
      <w:szCs w:val="22"/>
    </w:rPr>
  </w:style>
  <w:style w:type="character" w:customStyle="1" w:styleId="fontstyle31">
    <w:name w:val="fontstyle31"/>
    <w:basedOn w:val="DefaultParagraphFont"/>
    <w:rsid w:val="009E01B7"/>
    <w:rPr>
      <w:rFonts w:ascii="Helvetica-Bold" w:hAnsi="Helvetica-Bold" w:hint="default"/>
      <w:b/>
      <w:bCs/>
      <w:i w:val="0"/>
      <w:iCs w:val="0"/>
      <w:color w:val="000000"/>
      <w:sz w:val="22"/>
      <w:szCs w:val="22"/>
    </w:rPr>
  </w:style>
  <w:style w:type="paragraph" w:styleId="Caption">
    <w:name w:val="caption"/>
    <w:basedOn w:val="Normal"/>
    <w:next w:val="Normal"/>
    <w:uiPriority w:val="35"/>
    <w:unhideWhenUsed/>
    <w:rsid w:val="005238AD"/>
    <w:pPr>
      <w:spacing w:after="200" w:line="240" w:lineRule="auto"/>
    </w:pPr>
    <w:rPr>
      <w:i/>
      <w:iCs/>
      <w:color w:val="3AAA35" w:themeColor="text2"/>
      <w:szCs w:val="18"/>
    </w:rPr>
  </w:style>
  <w:style w:type="paragraph" w:styleId="Revision">
    <w:name w:val="Revision"/>
    <w:hidden/>
    <w:uiPriority w:val="99"/>
    <w:semiHidden/>
    <w:rsid w:val="00F318AF"/>
    <w:pPr>
      <w:spacing w:after="0" w:line="240" w:lineRule="auto"/>
    </w:pPr>
    <w:rPr>
      <w:sz w:val="18"/>
      <w:lang w:val="en-GB"/>
    </w:rPr>
  </w:style>
  <w:style w:type="character" w:styleId="UnresolvedMention">
    <w:name w:val="Unresolved Mention"/>
    <w:basedOn w:val="DefaultParagraphFont"/>
    <w:uiPriority w:val="99"/>
    <w:semiHidden/>
    <w:unhideWhenUsed/>
    <w:rsid w:val="00F72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55762">
      <w:bodyDiv w:val="1"/>
      <w:marLeft w:val="0"/>
      <w:marRight w:val="0"/>
      <w:marTop w:val="0"/>
      <w:marBottom w:val="0"/>
      <w:divBdr>
        <w:top w:val="none" w:sz="0" w:space="0" w:color="auto"/>
        <w:left w:val="none" w:sz="0" w:space="0" w:color="auto"/>
        <w:bottom w:val="none" w:sz="0" w:space="0" w:color="auto"/>
        <w:right w:val="none" w:sz="0" w:space="0" w:color="auto"/>
      </w:divBdr>
    </w:div>
    <w:div w:id="211505477">
      <w:bodyDiv w:val="1"/>
      <w:marLeft w:val="0"/>
      <w:marRight w:val="0"/>
      <w:marTop w:val="0"/>
      <w:marBottom w:val="0"/>
      <w:divBdr>
        <w:top w:val="none" w:sz="0" w:space="0" w:color="auto"/>
        <w:left w:val="none" w:sz="0" w:space="0" w:color="auto"/>
        <w:bottom w:val="none" w:sz="0" w:space="0" w:color="auto"/>
        <w:right w:val="none" w:sz="0" w:space="0" w:color="auto"/>
      </w:divBdr>
    </w:div>
    <w:div w:id="804081956">
      <w:bodyDiv w:val="1"/>
      <w:marLeft w:val="0"/>
      <w:marRight w:val="0"/>
      <w:marTop w:val="0"/>
      <w:marBottom w:val="0"/>
      <w:divBdr>
        <w:top w:val="none" w:sz="0" w:space="0" w:color="auto"/>
        <w:left w:val="none" w:sz="0" w:space="0" w:color="auto"/>
        <w:bottom w:val="none" w:sz="0" w:space="0" w:color="auto"/>
        <w:right w:val="none" w:sz="0" w:space="0" w:color="auto"/>
      </w:divBdr>
    </w:div>
    <w:div w:id="1417243588">
      <w:bodyDiv w:val="1"/>
      <w:marLeft w:val="0"/>
      <w:marRight w:val="0"/>
      <w:marTop w:val="0"/>
      <w:marBottom w:val="0"/>
      <w:divBdr>
        <w:top w:val="none" w:sz="0" w:space="0" w:color="auto"/>
        <w:left w:val="none" w:sz="0" w:space="0" w:color="auto"/>
        <w:bottom w:val="none" w:sz="0" w:space="0" w:color="auto"/>
        <w:right w:val="none" w:sz="0" w:space="0" w:color="auto"/>
      </w:divBdr>
    </w:div>
    <w:div w:id="150701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eader" Target="header14.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5.png"/><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yperlink" Target="http://www.iala-aism.org/wiki/dictionary" TargetMode="External"/><Relationship Id="rId37" Type="http://schemas.openxmlformats.org/officeDocument/2006/relationships/hyperlink" Target="http://reveng.sourceforge.net/crc-catalogue" TargetMode="External"/><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emf"/><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7.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image" Target="media/image6.png"/><Relationship Id="rId35" Type="http://schemas.openxmlformats.org/officeDocument/2006/relationships/header" Target="header12.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0.xml"/><Relationship Id="rId38"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IALA\IALA%20ENG%20Committee\ENG%209\pfm\Guideline%20Template%2001Dec18.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E222B6-9AB4-4D43-ADEA-CB3E00C5E530}">
  <ds:schemaRefs>
    <ds:schemaRef ds:uri="http://schemas.microsoft.com/sharepoint/v3/contenttype/forms"/>
  </ds:schemaRefs>
</ds:datastoreItem>
</file>

<file path=customXml/itemProps2.xml><?xml version="1.0" encoding="utf-8"?>
<ds:datastoreItem xmlns:ds="http://schemas.openxmlformats.org/officeDocument/2006/customXml" ds:itemID="{D97FA87A-F1AE-4FDC-A12D-ECC1B188B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5AB6F5-BA87-4290-85BD-E32245262E28}">
  <ds:schemaRefs>
    <ds:schemaRef ds:uri="http://schemas.openxmlformats.org/officeDocument/2006/bibliography"/>
  </ds:schemaRefs>
</ds:datastoreItem>
</file>

<file path=customXml/itemProps4.xml><?xml version="1.0" encoding="utf-8"?>
<ds:datastoreItem xmlns:ds="http://schemas.openxmlformats.org/officeDocument/2006/customXml" ds:itemID="{D73CE312-CEEA-4B4E-B8A9-225F01EF67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01Dec18</Template>
  <TotalTime>0</TotalTime>
  <Pages>16</Pages>
  <Words>3469</Words>
  <Characters>19777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23200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Mueller, Paul - Xylem</dc:creator>
  <cp:keywords/>
  <dc:description/>
  <cp:lastModifiedBy>Jaime Alvarez</cp:lastModifiedBy>
  <cp:revision>2</cp:revision>
  <dcterms:created xsi:type="dcterms:W3CDTF">2021-02-17T16:29:00Z</dcterms:created>
  <dcterms:modified xsi:type="dcterms:W3CDTF">2021-02-17T16:29:00Z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